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1EA30526"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Pr="00F91F69">
        <w:rPr>
          <w:b/>
        </w:rPr>
        <w:t>„</w:t>
      </w:r>
      <w:sdt>
        <w:sdtPr>
          <w:rPr>
            <w:b/>
          </w:rPr>
          <w:alias w:val="Název veřejné zakázky"/>
          <w:tag w:val="Název VZ"/>
          <w:id w:val="2090275580"/>
          <w:placeholder>
            <w:docPart w:val="98F0AE762A1A4AAEAA28F424AD5EEE73"/>
          </w:placeholder>
        </w:sdtPr>
        <w:sdtEndPr/>
        <w:sdtContent>
          <w:r w:rsidR="0029227A">
            <w:rPr>
              <w:b/>
            </w:rPr>
            <w:t xml:space="preserve">Odstranění porostů v úseku Holoubkov – </w:t>
          </w:r>
          <w:r w:rsidR="00E8688E">
            <w:rPr>
              <w:b/>
            </w:rPr>
            <w:t>Rokycany – Ejpovice</w:t>
          </w:r>
        </w:sdtContent>
      </w:sdt>
      <w:r w:rsidRPr="00F91F69">
        <w:rPr>
          <w:b/>
        </w:rPr>
        <w:t>“</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1C6309CF"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5D75F6" w:rsidRPr="005D75F6">
        <w:rPr>
          <w:rFonts w:eastAsia="Times New Roman" w:cs="Times New Roman"/>
          <w:b/>
          <w:highlight w:val="green"/>
          <w:lang w:eastAsia="cs-CZ"/>
        </w:rPr>
        <w:t>4</w:t>
      </w:r>
    </w:p>
    <w:p w14:paraId="3AD34BAC" w14:textId="1CB4FAEE"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29227A">
        <w:rPr>
          <w:rFonts w:eastAsia="Times New Roman" w:cs="Times New Roman"/>
          <w:b/>
          <w:lang w:eastAsia="cs-CZ"/>
        </w:rPr>
        <w:t>6542</w:t>
      </w:r>
      <w:r w:rsidR="005D75F6" w:rsidRPr="0029227A">
        <w:rPr>
          <w:rFonts w:eastAsia="Times New Roman" w:cs="Times New Roman"/>
          <w:b/>
          <w:lang w:eastAsia="cs-CZ"/>
        </w:rPr>
        <w:t>4</w:t>
      </w:r>
      <w:r w:rsidR="0029227A" w:rsidRPr="0029227A">
        <w:rPr>
          <w:rFonts w:eastAsia="Times New Roman" w:cs="Times New Roman"/>
          <w:b/>
          <w:lang w:eastAsia="cs-CZ"/>
        </w:rPr>
        <w:t>074</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w:t>
      </w:r>
      <w:proofErr w:type="gramStart"/>
      <w:r w:rsidRPr="00034C22">
        <w:rPr>
          <w:b/>
          <w:highlight w:val="yellow"/>
        </w:rPr>
        <w:t>VLOŽÍ</w:t>
      </w:r>
      <w:proofErr w:type="gramEnd"/>
      <w:r w:rsidRPr="00034C22">
        <w:rPr>
          <w:b/>
          <w:highlight w:val="yellow"/>
        </w:rPr>
        <w:t xml:space="preserve">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29227A"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 xml:space="preserve">Ing. Radkem </w:t>
      </w:r>
      <w:r w:rsidRPr="0029227A">
        <w:rPr>
          <w:rFonts w:ascii="Verdana" w:hAnsi="Verdana"/>
          <w:sz w:val="18"/>
          <w:szCs w:val="18"/>
        </w:rPr>
        <w:t>Makovcem</w:t>
      </w:r>
      <w:r w:rsidRPr="0029227A">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rsidRPr="0029227A">
        <w:tab/>
      </w:r>
      <w:r w:rsidR="006273A7" w:rsidRPr="0029227A">
        <w:t>na základě pověření 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 xml:space="preserve">Náměstí Jana </w:t>
      </w:r>
      <w:proofErr w:type="spellStart"/>
      <w:r>
        <w:t>Pernera</w:t>
      </w:r>
      <w:proofErr w:type="spellEnd"/>
      <w:r>
        <w:t xml:space="preserve">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proofErr w:type="gramStart"/>
      <w:r>
        <w:rPr>
          <w:highlight w:val="yellow"/>
        </w:rPr>
        <w:t>VLOŽÍ</w:t>
      </w:r>
      <w:proofErr w:type="gramEnd"/>
      <w:r>
        <w:rPr>
          <w:highlight w:val="yellow"/>
        </w:rPr>
        <w:t xml:space="preserve">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 xml:space="preserve">IČO: </w:t>
      </w:r>
      <w:proofErr w:type="gramStart"/>
      <w:r w:rsidRPr="00B42F40">
        <w:t>"[</w:t>
      </w:r>
      <w:r w:rsidRPr="006273A7">
        <w:rPr>
          <w:highlight w:val="yellow"/>
        </w:rPr>
        <w:t xml:space="preserve"> </w:t>
      </w:r>
      <w:r>
        <w:rPr>
          <w:highlight w:val="yellow"/>
        </w:rPr>
        <w:t>VLOŽÍ</w:t>
      </w:r>
      <w:proofErr w:type="gramEnd"/>
      <w:r>
        <w:rPr>
          <w:highlight w:val="yellow"/>
        </w:rPr>
        <w:t xml:space="preserve">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proofErr w:type="gramStart"/>
      <w:r w:rsidRPr="00B42F40">
        <w:rPr>
          <w:highlight w:val="yellow"/>
        </w:rPr>
        <w:t>VLOŽÍ</w:t>
      </w:r>
      <w:proofErr w:type="gramEnd"/>
      <w:r w:rsidRPr="00B42F40">
        <w:rPr>
          <w:highlight w:val="yellow"/>
        </w:rPr>
        <w:t xml:space="preserve">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proofErr w:type="gramStart"/>
      <w:r w:rsidRPr="00B42F40">
        <w:rPr>
          <w:highlight w:val="yellow"/>
        </w:rPr>
        <w:t>VLOŽÍ</w:t>
      </w:r>
      <w:proofErr w:type="gramEnd"/>
      <w:r w:rsidRPr="00B42F40">
        <w:rPr>
          <w:highlight w:val="yellow"/>
        </w:rPr>
        <w:t xml:space="preserve">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proofErr w:type="gramStart"/>
      <w:r w:rsidRPr="00B42F40">
        <w:rPr>
          <w:highlight w:val="yellow"/>
        </w:rPr>
        <w:t>VLOŽÍ</w:t>
      </w:r>
      <w:proofErr w:type="gramEnd"/>
      <w:r w:rsidRPr="00B42F40">
        <w:rPr>
          <w:highlight w:val="yellow"/>
        </w:rPr>
        <w:t xml:space="preserve">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proofErr w:type="gramStart"/>
      <w:r w:rsidRPr="00B42F40">
        <w:rPr>
          <w:highlight w:val="yellow"/>
        </w:rPr>
        <w:t>VLOŽÍ</w:t>
      </w:r>
      <w:proofErr w:type="gramEnd"/>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w:t>
      </w:r>
      <w:r w:rsidRPr="006273A7">
        <w:rPr>
          <w:highlight w:val="yellow"/>
        </w:rPr>
        <w:t>ZHOTOVITEL</w:t>
      </w:r>
      <w:r w:rsidRPr="00B42F40">
        <w:t>]"</w:t>
      </w:r>
    </w:p>
    <w:p w14:paraId="39ABE117" w14:textId="25F85928"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lastRenderedPageBreak/>
        <w:t xml:space="preserve">Tato smlouva je uzavřena na základě výsledků zadávacího řízení veřejné zakázky s názvem </w:t>
      </w:r>
      <w:r w:rsidR="00527421" w:rsidRPr="004E1498">
        <w:rPr>
          <w:rFonts w:eastAsia="Times New Roman" w:cs="Times New Roman"/>
          <w:lang w:eastAsia="cs-CZ"/>
        </w:rPr>
        <w:t>„</w:t>
      </w:r>
      <w:sdt>
        <w:sdtPr>
          <w:rPr>
            <w:b/>
          </w:rPr>
          <w:alias w:val="Název veřejné zakázky"/>
          <w:tag w:val="Název VZ"/>
          <w:id w:val="2020817181"/>
          <w:placeholder>
            <w:docPart w:val="635DAFD9E0564BBB9E1CEFD9497C81EE"/>
          </w:placeholder>
        </w:sdtPr>
        <w:sdtEndPr/>
        <w:sdtContent>
          <w:r w:rsidR="0029227A">
            <w:rPr>
              <w:b/>
            </w:rPr>
            <w:t>Odstranění porostů v úseku Holoubkov – Rokycany – Ejpovice</w:t>
          </w:r>
        </w:sdtContent>
      </w:sdt>
      <w:r w:rsidRPr="004E1498">
        <w:rPr>
          <w:rFonts w:eastAsia="Times New Roman" w:cs="Times New Roman"/>
          <w:lang w:eastAsia="cs-CZ"/>
        </w:rPr>
        <w:t xml:space="preserve">“, </w:t>
      </w:r>
      <w:r w:rsidR="00567AFB" w:rsidRPr="006062F9">
        <w:rPr>
          <w:rFonts w:eastAsia="Times New Roman" w:cs="Times New Roman"/>
          <w:lang w:eastAsia="cs-CZ"/>
        </w:rPr>
        <w:t xml:space="preserve">č. j. veřejné zakázky: </w:t>
      </w:r>
      <w:r w:rsidR="005B4A1E" w:rsidRPr="00807C84">
        <w:t>2554</w:t>
      </w:r>
      <w:r w:rsidR="00567AFB" w:rsidRPr="004B3902">
        <w:rPr>
          <w:rFonts w:eastAsia="Times New Roman" w:cs="Times New Roman"/>
          <w:lang w:eastAsia="cs-CZ"/>
        </w:rPr>
        <w:t>/202</w:t>
      </w:r>
      <w:r w:rsidR="00BA09F1" w:rsidRPr="004B3902">
        <w:rPr>
          <w:rFonts w:eastAsia="Times New Roman" w:cs="Times New Roman"/>
          <w:lang w:eastAsia="cs-CZ"/>
        </w:rPr>
        <w:t>3</w:t>
      </w:r>
      <w:r w:rsidR="00567AFB" w:rsidRPr="004B3902">
        <w:rPr>
          <w:rFonts w:eastAsia="Times New Roman" w:cs="Times New Roman"/>
          <w:lang w:eastAsia="cs-CZ"/>
        </w:rPr>
        <w:t>-SŽ-OŘ PLZ-ÚPI</w:t>
      </w:r>
      <w:r w:rsidR="005740C3" w:rsidRPr="005B4A1E">
        <w:rPr>
          <w:rFonts w:eastAsia="Times New Roman" w:cs="Times New Roman"/>
          <w:lang w:eastAsia="cs-CZ"/>
        </w:rPr>
        <w:t xml:space="preserve"> </w:t>
      </w:r>
      <w:r w:rsidRPr="005B4A1E">
        <w:rPr>
          <w:rFonts w:eastAsia="Times New Roman" w:cs="Times New Roman"/>
          <w:lang w:eastAsia="cs-CZ"/>
        </w:rPr>
        <w:t>(dále jen</w:t>
      </w:r>
      <w:r w:rsidRPr="004E1498">
        <w:rPr>
          <w:rFonts w:eastAsia="Times New Roman" w:cs="Times New Roman"/>
          <w:lang w:eastAsia="cs-CZ"/>
        </w:rPr>
        <w:t xml:space="preserve">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39644B" w:rsidRDefault="004E1498" w:rsidP="00481751">
      <w:pPr>
        <w:pStyle w:val="Nadpis1"/>
        <w:jc w:val="both"/>
        <w:rPr>
          <w:rFonts w:eastAsia="Times New Roman"/>
          <w:lang w:eastAsia="cs-CZ"/>
        </w:rPr>
      </w:pPr>
      <w:r w:rsidRPr="004E1498">
        <w:rPr>
          <w:rFonts w:eastAsia="Times New Roman"/>
          <w:lang w:eastAsia="cs-CZ"/>
        </w:rPr>
        <w:t xml:space="preserve">Předmět </w:t>
      </w:r>
      <w:r w:rsidRPr="0039644B">
        <w:rPr>
          <w:rFonts w:eastAsia="Times New Roman"/>
          <w:lang w:eastAsia="cs-CZ"/>
        </w:rPr>
        <w:t>díla</w:t>
      </w:r>
    </w:p>
    <w:p w14:paraId="03F039C6" w14:textId="6CC8C7C8" w:rsidR="004E1498" w:rsidRPr="0039644B" w:rsidRDefault="004E1498" w:rsidP="00481751">
      <w:pPr>
        <w:pStyle w:val="Nadpis2"/>
        <w:spacing w:after="120"/>
        <w:ind w:left="578" w:hanging="578"/>
        <w:contextualSpacing w:val="0"/>
      </w:pPr>
      <w:r w:rsidRPr="0039644B">
        <w:t>Předmětem díla je</w:t>
      </w:r>
      <w:r w:rsidR="0029227A" w:rsidRPr="0039644B">
        <w:t xml:space="preserve"> odstranění a likvidace nežádoucí vegetace v traťových úsecích Holoubkov – Rokycany – Ejpovice na trati Praha – Plzeň.</w:t>
      </w:r>
    </w:p>
    <w:p w14:paraId="31E5226B" w14:textId="6CCBCE58" w:rsidR="004E1498" w:rsidRPr="004B3902" w:rsidRDefault="004E1498" w:rsidP="00481751">
      <w:pPr>
        <w:pStyle w:val="Nadpis2"/>
        <w:spacing w:after="120"/>
        <w:ind w:left="578" w:hanging="578"/>
        <w:contextualSpacing w:val="0"/>
      </w:pPr>
      <w:r w:rsidRPr="004B3902">
        <w:t>Předmět díla je blíže specifikován v přílo</w:t>
      </w:r>
      <w:r w:rsidR="00CB53B1" w:rsidRPr="004B3902">
        <w:t>ze</w:t>
      </w:r>
      <w:r w:rsidRPr="004B3902">
        <w:t xml:space="preserve"> </w:t>
      </w:r>
      <w:r w:rsidR="00C52151" w:rsidRPr="004B3902">
        <w:t xml:space="preserve">č. 2 </w:t>
      </w:r>
      <w:r w:rsidR="006566F7" w:rsidRPr="004B3902">
        <w:t>S</w:t>
      </w:r>
      <w:r w:rsidRPr="004B3902">
        <w:t>mlouvy.</w:t>
      </w:r>
    </w:p>
    <w:p w14:paraId="4A984C94" w14:textId="732D06E0" w:rsidR="00C52151" w:rsidRPr="00C52151" w:rsidRDefault="00C52151" w:rsidP="00481751">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4B3902" w:rsidRDefault="004E1498" w:rsidP="00481751">
      <w:pPr>
        <w:pStyle w:val="Nadpis2"/>
        <w:spacing w:after="120"/>
        <w:ind w:left="578" w:hanging="578"/>
        <w:contextualSpacing w:val="0"/>
      </w:pPr>
      <w:r w:rsidRPr="004B3902">
        <w:t>Jakost ani provedení Předmětu díla není určeno vzorkem ani předlohou.</w:t>
      </w:r>
    </w:p>
    <w:p w14:paraId="204BFDF4" w14:textId="305FAD1E" w:rsidR="00E5267C" w:rsidRPr="004B3902" w:rsidRDefault="00E5267C" w:rsidP="00481751">
      <w:pPr>
        <w:pStyle w:val="Nadpis2"/>
        <w:spacing w:after="120"/>
        <w:ind w:left="578" w:hanging="578"/>
        <w:contextualSpacing w:val="0"/>
      </w:pPr>
      <w:r w:rsidRPr="004B3902">
        <w:t xml:space="preserve">Zhotovitel je v souladu s Obchodními podmínkami </w:t>
      </w:r>
      <w:r w:rsidR="00AE2C43" w:rsidRPr="004B3902">
        <w:t>a čl. 19.</w:t>
      </w:r>
      <w:r w:rsidR="00C84905">
        <w:t>4</w:t>
      </w:r>
      <w:r w:rsidR="00AE2C43" w:rsidRPr="004B3902">
        <w:t xml:space="preserve"> Výzvy k podání nabídky </w:t>
      </w:r>
      <w:r w:rsidRPr="004B3902">
        <w:t>povinen zajistit pojištění pro případ odpovědnosti za škodu způsobenou třetím osobám při výkonu činnosti</w:t>
      </w:r>
      <w:bookmarkStart w:id="0" w:name="_Hlk179540565"/>
      <w:r w:rsidR="00C84905">
        <w:t xml:space="preserve">, a to ve výši uvedené v příloze č. </w:t>
      </w:r>
      <w:r w:rsidR="001A1614">
        <w:t>8</w:t>
      </w:r>
      <w:r w:rsidR="00C84905">
        <w:t xml:space="preserve"> Smlouvy</w:t>
      </w:r>
      <w:bookmarkEnd w:id="0"/>
      <w:r w:rsidR="00C84905">
        <w:t>.</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proofErr w:type="gramStart"/>
      <w:r w:rsidR="00DF2DD0" w:rsidRPr="00DF2DD0">
        <w:rPr>
          <w:b/>
          <w:highlight w:val="yellow"/>
        </w:rPr>
        <w:t>VLOŽÍ</w:t>
      </w:r>
      <w:proofErr w:type="gramEnd"/>
      <w:r w:rsidR="00DF2DD0" w:rsidRPr="00DF2DD0">
        <w:rPr>
          <w:b/>
          <w:highlight w:val="yellow"/>
        </w:rPr>
        <w:t xml:space="preserve">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 xml:space="preserve">Výše DPH </w:t>
      </w:r>
      <w:proofErr w:type="gramStart"/>
      <w:r w:rsidRPr="004E3248">
        <w:rPr>
          <w:rFonts w:eastAsia="Times New Roman" w:cs="Times New Roman"/>
          <w:lang w:eastAsia="cs-CZ"/>
        </w:rPr>
        <w:t>21%</w:t>
      </w:r>
      <w:proofErr w:type="gramEnd"/>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proofErr w:type="gramStart"/>
      <w:r w:rsidR="00DF2DD0" w:rsidRPr="004E3248">
        <w:rPr>
          <w:rFonts w:eastAsia="Times New Roman" w:cs="Times New Roman"/>
          <w:highlight w:val="yellow"/>
          <w:lang w:eastAsia="cs-CZ"/>
        </w:rPr>
        <w:t>VLOŽÍ</w:t>
      </w:r>
      <w:proofErr w:type="gramEnd"/>
      <w:r w:rsidR="00DF2DD0" w:rsidRPr="004E3248">
        <w:rPr>
          <w:rFonts w:eastAsia="Times New Roman" w:cs="Times New Roman"/>
          <w:highlight w:val="yellow"/>
          <w:lang w:eastAsia="cs-CZ"/>
        </w:rPr>
        <w:t xml:space="preserve"> ZHOTOVITEL</w:t>
      </w:r>
      <w:r w:rsidR="00DF2DD0" w:rsidRPr="004E3248">
        <w:rPr>
          <w:rFonts w:eastAsia="Times New Roman" w:cs="Times New Roman"/>
          <w:lang w:eastAsia="cs-CZ"/>
        </w:rPr>
        <w:t>]" Kč</w:t>
      </w:r>
    </w:p>
    <w:p w14:paraId="28C81697" w14:textId="3C83C0B8" w:rsidR="00810E9B" w:rsidRDefault="00B03F6D" w:rsidP="00481751">
      <w:pPr>
        <w:pStyle w:val="Nadpis2"/>
        <w:spacing w:after="120"/>
        <w:ind w:left="578" w:hanging="578"/>
        <w:contextualSpacing w:val="0"/>
      </w:pPr>
      <w:r w:rsidRPr="00B03F6D">
        <w:t xml:space="preserve">Fakturace bude provedena na základě faktury vystavené </w:t>
      </w:r>
      <w:r w:rsidR="001D327B">
        <w:t>Zhotovitelem</w:t>
      </w:r>
      <w:r w:rsidRPr="00B03F6D">
        <w:t>, a to vždy na</w:t>
      </w:r>
      <w:r w:rsidR="00481751">
        <w:t> </w:t>
      </w:r>
      <w:r w:rsidRPr="00B03F6D">
        <w:t xml:space="preserve">základě skutečně provedených </w:t>
      </w:r>
      <w:r w:rsidR="001D327B">
        <w:t>prací</w:t>
      </w:r>
      <w:r w:rsidRPr="00B03F6D">
        <w:t xml:space="preserve">, po jejich dokončení a převzetí ze strany Objednatele, </w:t>
      </w:r>
      <w:r w:rsidRPr="004B3902">
        <w:t xml:space="preserve">na základě </w:t>
      </w:r>
      <w:r w:rsidR="001D327B" w:rsidRPr="004B3902">
        <w:t>předávacího protokolu podepsaného oběma Smluvními stranami</w:t>
      </w:r>
      <w:r w:rsidR="001D327B" w:rsidRPr="00C84905">
        <w:t>.</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C84905" w:rsidRDefault="004E1498" w:rsidP="00481751">
      <w:pPr>
        <w:pStyle w:val="Nadpis1"/>
        <w:jc w:val="both"/>
        <w:rPr>
          <w:rFonts w:eastAsia="Times New Roman"/>
          <w:lang w:eastAsia="cs-CZ"/>
        </w:rPr>
      </w:pPr>
      <w:r w:rsidRPr="004E1498">
        <w:rPr>
          <w:rFonts w:eastAsia="Times New Roman"/>
          <w:lang w:eastAsia="cs-CZ"/>
        </w:rPr>
        <w:t xml:space="preserve">Místo a </w:t>
      </w:r>
      <w:r w:rsidRPr="00C84905">
        <w:rPr>
          <w:rFonts w:eastAsia="Times New Roman"/>
          <w:lang w:eastAsia="cs-CZ"/>
        </w:rPr>
        <w:t>doba plnění</w:t>
      </w:r>
    </w:p>
    <w:p w14:paraId="4DCCF507" w14:textId="0142F486" w:rsidR="004E1498" w:rsidRPr="00C84905" w:rsidRDefault="004E1498" w:rsidP="00481751">
      <w:pPr>
        <w:pStyle w:val="Nadpis2"/>
        <w:spacing w:after="120"/>
        <w:contextualSpacing w:val="0"/>
      </w:pPr>
      <w:r w:rsidRPr="00C84905">
        <w:t>Místem plnění j</w:t>
      </w:r>
      <w:r w:rsidR="00285077" w:rsidRPr="00C84905">
        <w:t>sou traťové úseky Holoubkov – Rokycany – Ejpovice na trati Praha – Plzeň.</w:t>
      </w:r>
    </w:p>
    <w:p w14:paraId="40E33426" w14:textId="013D75CD" w:rsidR="00926A49" w:rsidRPr="004B3902" w:rsidRDefault="004E1498" w:rsidP="0039644B">
      <w:pPr>
        <w:pStyle w:val="Nadpis2"/>
        <w:spacing w:after="120"/>
        <w:contextualSpacing w:val="0"/>
      </w:pPr>
      <w:r w:rsidRPr="004B3902">
        <w:t>Z</w:t>
      </w:r>
      <w:r w:rsidR="005740C3" w:rsidRPr="004B3902">
        <w:t xml:space="preserve">hotovitel je povinen provést a předat </w:t>
      </w:r>
      <w:r w:rsidRPr="004B3902">
        <w:t>Dílo nejpozději do</w:t>
      </w:r>
      <w:r w:rsidR="00285077" w:rsidRPr="004B3902">
        <w:t xml:space="preserve"> </w:t>
      </w:r>
      <w:r w:rsidR="00285077" w:rsidRPr="004B3902">
        <w:rPr>
          <w:b/>
          <w:bCs/>
        </w:rPr>
        <w:t>31.01.2025</w:t>
      </w:r>
      <w:r w:rsidR="00285077" w:rsidRPr="004B3902">
        <w:t>.</w:t>
      </w:r>
    </w:p>
    <w:p w14:paraId="38280017" w14:textId="77777777" w:rsidR="004E1498" w:rsidRPr="004E1498" w:rsidRDefault="004E1498" w:rsidP="004B3902">
      <w:pPr>
        <w:pStyle w:val="Nadpis1"/>
        <w:keepNext/>
        <w:ind w:left="431" w:hanging="431"/>
        <w:jc w:val="both"/>
        <w:rPr>
          <w:rFonts w:eastAsia="Times New Roman"/>
          <w:lang w:eastAsia="cs-CZ"/>
        </w:rPr>
      </w:pPr>
      <w:r w:rsidRPr="00C84905">
        <w:rPr>
          <w:rFonts w:eastAsia="Times New Roman"/>
          <w:lang w:eastAsia="cs-CZ"/>
        </w:rPr>
        <w:lastRenderedPageBreak/>
        <w:t>Záruční</w:t>
      </w:r>
      <w:r w:rsidRPr="004E1498">
        <w:rPr>
          <w:rFonts w:eastAsia="Times New Roman"/>
          <w:lang w:eastAsia="cs-CZ"/>
        </w:rPr>
        <w:t xml:space="preserve"> doba</w:t>
      </w:r>
    </w:p>
    <w:p w14:paraId="1BEA67D3" w14:textId="44B545DF" w:rsidR="00535994" w:rsidRPr="00535994" w:rsidRDefault="004E1498" w:rsidP="00535994">
      <w:pPr>
        <w:pStyle w:val="Nadpis2"/>
      </w:pPr>
      <w:r w:rsidRPr="004E1498">
        <w:t xml:space="preserve">Záruční doba činí </w:t>
      </w:r>
      <w:del w:id="1" w:author="Vopalecká Leona" w:date="2024-10-17T12:13:00Z" w16du:dateUtc="2024-10-17T10:13:00Z">
        <w:r w:rsidR="00535994" w:rsidRPr="007D1479" w:rsidDel="006E5F58">
          <w:rPr>
            <w:bCs/>
          </w:rPr>
          <w:delText>[</w:delText>
        </w:r>
        <w:r w:rsidR="00535994" w:rsidRPr="007D1479" w:rsidDel="006E5F58">
          <w:rPr>
            <w:bCs/>
            <w:highlight w:val="yellow"/>
          </w:rPr>
          <w:delText>VLOŽÍ PRODÁVAJÍCÍ, MIN. 24 MĚSÍCŮ</w:delText>
        </w:r>
        <w:r w:rsidR="00535994" w:rsidRPr="007D1479" w:rsidDel="006E5F58">
          <w:rPr>
            <w:bCs/>
          </w:rPr>
          <w:delText>]</w:delText>
        </w:r>
        <w:r w:rsidR="00535994" w:rsidDel="006E5F58">
          <w:rPr>
            <w:bCs/>
          </w:rPr>
          <w:delText>.</w:delText>
        </w:r>
      </w:del>
      <w:ins w:id="2" w:author="Vopalecká Leona" w:date="2024-10-17T12:13:00Z" w16du:dateUtc="2024-10-17T10:13:00Z">
        <w:r w:rsidR="006E5F58">
          <w:rPr>
            <w:bCs/>
          </w:rPr>
          <w:t>24</w:t>
        </w:r>
      </w:ins>
      <w:ins w:id="3" w:author="Vopalecká Leona" w:date="2024-10-17T12:14:00Z" w16du:dateUtc="2024-10-17T10:14:00Z">
        <w:r w:rsidR="000D64F5">
          <w:rPr>
            <w:bCs/>
          </w:rPr>
          <w:t xml:space="preserve"> </w:t>
        </w:r>
      </w:ins>
      <w:ins w:id="4" w:author="Vopalecká Leona" w:date="2024-10-17T12:13:00Z" w16du:dateUtc="2024-10-17T10:13:00Z">
        <w:r w:rsidR="006E5F58">
          <w:rPr>
            <w:bCs/>
          </w:rPr>
          <w:t>měsíců.</w:t>
        </w:r>
      </w:ins>
    </w:p>
    <w:p w14:paraId="700C0934" w14:textId="52529E28" w:rsidR="004E1498" w:rsidRPr="004B3902" w:rsidRDefault="004E1498" w:rsidP="00481751">
      <w:pPr>
        <w:pStyle w:val="Nadpis1"/>
        <w:jc w:val="both"/>
        <w:rPr>
          <w:rFonts w:eastAsia="Times New Roman"/>
          <w:lang w:eastAsia="cs-CZ"/>
        </w:rPr>
      </w:pPr>
      <w:r w:rsidRPr="004B3902">
        <w:rPr>
          <w:rFonts w:eastAsia="Times New Roman"/>
          <w:lang w:eastAsia="cs-CZ"/>
        </w:rPr>
        <w:t>Poddodavatelé</w:t>
      </w:r>
      <w:r w:rsidR="00FD17C6" w:rsidRPr="004B3902">
        <w:rPr>
          <w:rFonts w:eastAsia="Times New Roman"/>
          <w:lang w:eastAsia="cs-CZ"/>
        </w:rPr>
        <w:t xml:space="preserve"> a realizační tým</w:t>
      </w:r>
    </w:p>
    <w:p w14:paraId="6E4032B4" w14:textId="71DD0632" w:rsidR="007C01CD" w:rsidRPr="004B3902" w:rsidRDefault="004E1498" w:rsidP="00481751">
      <w:pPr>
        <w:pStyle w:val="Nadpis2"/>
        <w:spacing w:after="120"/>
        <w:ind w:left="578" w:hanging="578"/>
        <w:contextualSpacing w:val="0"/>
      </w:pPr>
      <w:r w:rsidRPr="004B3902">
        <w:t>Na pro</w:t>
      </w:r>
      <w:r w:rsidR="000D278B" w:rsidRPr="004B3902">
        <w:t>vedení Díla se budou podílet pod</w:t>
      </w:r>
      <w:r w:rsidRPr="004B3902">
        <w:t>dodavatelé uvedení v příloze č</w:t>
      </w:r>
      <w:r w:rsidR="00AC71E9" w:rsidRPr="004B3902">
        <w:t xml:space="preserve">. </w:t>
      </w:r>
      <w:r w:rsidR="007769EA" w:rsidRPr="004B3902">
        <w:t>6</w:t>
      </w:r>
      <w:r w:rsidR="00AC71E9" w:rsidRPr="004B3902">
        <w:t xml:space="preserve"> </w:t>
      </w:r>
      <w:r w:rsidR="006566F7" w:rsidRPr="004B3902">
        <w:t>této S</w:t>
      </w:r>
      <w:r w:rsidRPr="004B3902">
        <w:t xml:space="preserve">mlouvy. </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77777777" w:rsidR="00481751" w:rsidRPr="00345739" w:rsidRDefault="00481751" w:rsidP="00481751">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3F8A2CD5"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t>8.5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5" w:name="_Ref156814681"/>
      <w:r>
        <w:t>Zhotovitel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5"/>
    </w:p>
    <w:p w14:paraId="6A75065C" w14:textId="77777777" w:rsidR="00481751" w:rsidRPr="0073792E" w:rsidRDefault="00481751" w:rsidP="00D656D4">
      <w:pPr>
        <w:pStyle w:val="Nadpis2"/>
        <w:widowControl w:val="0"/>
        <w:spacing w:after="120"/>
        <w:ind w:left="578" w:hanging="578"/>
        <w:contextualSpacing w:val="0"/>
      </w:pPr>
      <w:r>
        <w:t>Zhotovitel</w:t>
      </w:r>
      <w:r w:rsidRPr="0073792E">
        <w:t xml:space="preserve"> se dále </w:t>
      </w:r>
      <w:r w:rsidRPr="007A08B0">
        <w:t xml:space="preserve">zavazuje, že finanční prostředky ani hospodářské zdroje, které </w:t>
      </w:r>
      <w:proofErr w:type="gramStart"/>
      <w:r w:rsidRPr="007A08B0">
        <w:t>obdrží</w:t>
      </w:r>
      <w:proofErr w:type="gramEnd"/>
      <w:r w:rsidRPr="007A08B0">
        <w:t xml:space="preserve">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0A777478" w14:textId="29D7C92B" w:rsidR="00C97223" w:rsidRPr="001D463A" w:rsidRDefault="00481751" w:rsidP="006352EB">
      <w:pPr>
        <w:pStyle w:val="Nadpis2"/>
      </w:pPr>
      <w:r w:rsidRPr="0073792E">
        <w:lastRenderedPageBreak/>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w:t>
      </w:r>
      <w:proofErr w:type="gramStart"/>
      <w:r w:rsidRPr="0073792E">
        <w:t>poruší</w:t>
      </w:r>
      <w:proofErr w:type="gramEnd"/>
      <w:r w:rsidRPr="0073792E">
        <w:t xml:space="preserve">-li </w:t>
      </w:r>
      <w:r>
        <w:t>Zhotovitel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odstoupit od této Smlouvy. </w:t>
      </w:r>
      <w:r>
        <w:t>Zhotovitel</w:t>
      </w:r>
      <w:r w:rsidRPr="0073792E">
        <w:t xml:space="preserve"> je dále povinen </w:t>
      </w:r>
      <w:r w:rsidRPr="001D463A">
        <w:t xml:space="preserve">zaplatit za každé jednotlivé porušení povinností dle předchozí věty smluvní pokutu ve výši </w:t>
      </w:r>
      <w:r w:rsidRPr="004B3902">
        <w:t>5</w:t>
      </w:r>
      <w:r w:rsidRPr="001D463A">
        <w:t xml:space="preserve"> % z Ceny díla (Cena bez DPH) sjednané dle této Smlouvy. Ustanovení § 2004 odst. 2 Občanského zákoníku a § 2050 Občanského zákoníku se nepoužijí.</w:t>
      </w:r>
    </w:p>
    <w:p w14:paraId="42D1DE9C" w14:textId="69CFC8BB" w:rsidR="00E152CF" w:rsidRPr="001D463A" w:rsidRDefault="00E152CF" w:rsidP="00481751">
      <w:pPr>
        <w:pStyle w:val="Nadpis1"/>
        <w:jc w:val="both"/>
        <w:rPr>
          <w:rFonts w:eastAsia="Times New Roman"/>
          <w:lang w:eastAsia="cs-CZ"/>
        </w:rPr>
      </w:pPr>
      <w:r w:rsidRPr="001D463A">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w:t>
      </w:r>
      <w:proofErr w:type="gramStart"/>
      <w:r>
        <w:t>inovací</w:t>
      </w:r>
      <w:proofErr w:type="gramEnd"/>
      <w:r>
        <w:t xml:space="preserve">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2FA73EF6" w14:textId="5625645A" w:rsidR="004121F4" w:rsidRDefault="004121F4" w:rsidP="004121F4">
      <w:pPr>
        <w:pStyle w:val="Nadpis2"/>
        <w:spacing w:after="120"/>
        <w:ind w:left="578" w:hanging="578"/>
        <w:contextualSpacing w:val="0"/>
      </w:pPr>
      <w:r w:rsidRPr="004121F4">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DDA6C71" w14:textId="77777777" w:rsidR="004121F4" w:rsidRDefault="004121F4" w:rsidP="004121F4">
      <w:pPr>
        <w:pStyle w:val="Nadpis2"/>
        <w:spacing w:after="120"/>
        <w:ind w:left="578" w:hanging="578"/>
        <w:contextualSpacing w:val="0"/>
      </w:pPr>
      <w:r>
        <w:t>Objednatel požaduje, aby Zhotovitel při realizaci Díla pro Objednatele zajistil rovnocenné platební podmínky, jako má sjednány Zhotovitel s Objednatelem, a to následovně:</w:t>
      </w:r>
    </w:p>
    <w:p w14:paraId="1F7F2629" w14:textId="77777777" w:rsidR="004121F4" w:rsidRDefault="004121F4" w:rsidP="004121F4">
      <w:pPr>
        <w:spacing w:after="120"/>
        <w:ind w:left="1134" w:hanging="425"/>
        <w:jc w:val="both"/>
        <w:rPr>
          <w:lang w:eastAsia="cs-CZ"/>
        </w:rPr>
      </w:pPr>
      <w:r>
        <w:rPr>
          <w:lang w:eastAsia="cs-CZ"/>
        </w:rPr>
        <w:t>a.</w:t>
      </w:r>
      <w:r>
        <w:rPr>
          <w:lang w:eastAsia="cs-CZ"/>
        </w:rPr>
        <w:tab/>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BE7B714" w14:textId="77777777" w:rsidR="004121F4" w:rsidRDefault="004121F4" w:rsidP="004121F4">
      <w:pPr>
        <w:spacing w:after="120"/>
        <w:ind w:left="1134" w:hanging="425"/>
        <w:jc w:val="both"/>
        <w:rPr>
          <w:lang w:eastAsia="cs-CZ"/>
        </w:rPr>
      </w:pPr>
      <w:r>
        <w:rPr>
          <w:lang w:eastAsia="cs-CZ"/>
        </w:rPr>
        <w:t>b.</w:t>
      </w:r>
      <w:r>
        <w:rPr>
          <w:lang w:eastAsia="cs-CZ"/>
        </w:rPr>
        <w:tab/>
        <w:t xml:space="preserve">Zhotovitel se zavazuje uhradit smluvní pokutu ve výši 10.000 Kč za </w:t>
      </w:r>
      <w:proofErr w:type="gramStart"/>
      <w:r>
        <w:rPr>
          <w:lang w:eastAsia="cs-CZ"/>
        </w:rPr>
        <w:t>každý</w:t>
      </w:r>
      <w:proofErr w:type="gramEnd"/>
      <w:r>
        <w:rPr>
          <w:lang w:eastAsia="cs-CZ"/>
        </w:rPr>
        <w:t xml:space="preserve"> byť i započatý den prodlení se splněním povinnosti předložit smluvní dokumentaci dle předchozího odstavce této smlouvy. Zhotovitel se dále zavazuje uhradit smluvní pokutu ve výši 10.000 Kč za </w:t>
      </w:r>
      <w:proofErr w:type="gramStart"/>
      <w:r>
        <w:rPr>
          <w:lang w:eastAsia="cs-CZ"/>
        </w:rPr>
        <w:t>každý</w:t>
      </w:r>
      <w:proofErr w:type="gramEnd"/>
      <w:r>
        <w:rPr>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FFB4AB8" w14:textId="7E58E387" w:rsidR="00D77D4C" w:rsidDel="00D77D4C" w:rsidRDefault="004121F4">
      <w:pPr>
        <w:pStyle w:val="Nadpis2"/>
        <w:spacing w:after="120"/>
        <w:ind w:left="578" w:hanging="578"/>
        <w:rPr>
          <w:del w:id="6" w:author="Vopalecká Leona" w:date="2024-10-17T12:16:00Z" w16du:dateUtc="2024-10-17T10:16:00Z"/>
        </w:rPr>
        <w:pPrChange w:id="7" w:author="Vopalecká Leona" w:date="2024-10-17T12:18:00Z" w16du:dateUtc="2024-10-17T10:18:00Z">
          <w:pPr>
            <w:pStyle w:val="Nadpis3"/>
            <w:ind w:left="567"/>
          </w:pPr>
        </w:pPrChange>
      </w:pPr>
      <w:r w:rsidRPr="004121F4">
        <w:t xml:space="preserve">Objednatel požaduje, aby dodavatel do plnění veřejné zakázky zapojil alespoň 5 osob znevýhodněných na trhu práce. Osoby znevýhodněné na trhu práce jsou definované v Zadávací dokumentaci. Práva a povinnosti smluvních stran s ohledem na zapojení osob znevýhodněných na trhu práce do realizace díla jsou následující: </w:t>
      </w:r>
    </w:p>
    <w:p w14:paraId="7787A893" w14:textId="77777777" w:rsidR="00D77D4C" w:rsidRPr="00D77D4C" w:rsidRDefault="00D77D4C">
      <w:pPr>
        <w:pStyle w:val="Nadpis2"/>
        <w:spacing w:after="120"/>
        <w:ind w:left="578" w:hanging="578"/>
        <w:rPr>
          <w:ins w:id="8" w:author="Vopalecká Leona" w:date="2024-10-17T12:16:00Z" w16du:dateUtc="2024-10-17T10:16:00Z"/>
        </w:rPr>
        <w:pPrChange w:id="9" w:author="Vopalecká Leona" w:date="2024-10-17T12:18:00Z" w16du:dateUtc="2024-10-17T10:18:00Z">
          <w:pPr>
            <w:pStyle w:val="Nadpis2"/>
          </w:pPr>
        </w:pPrChange>
      </w:pPr>
    </w:p>
    <w:p w14:paraId="6AE5CC03" w14:textId="1B6F058F" w:rsidR="004121F4" w:rsidRPr="004121F4" w:rsidRDefault="004121F4" w:rsidP="00B91E59">
      <w:pPr>
        <w:pStyle w:val="Nadpis3"/>
        <w:spacing w:after="120"/>
        <w:ind w:left="567"/>
        <w:contextualSpacing w:val="0"/>
        <w:rPr>
          <w:rStyle w:val="Tun"/>
          <w:b w:val="0"/>
        </w:rPr>
        <w:pPrChange w:id="10" w:author="Kabátová Jana, Mgr." w:date="2024-10-17T12:50:00Z" w16du:dateUtc="2024-10-17T10:50:00Z">
          <w:pPr>
            <w:pStyle w:val="Nadpis3"/>
            <w:ind w:left="567"/>
          </w:pPr>
        </w:pPrChange>
      </w:pPr>
      <w:r w:rsidRPr="004121F4">
        <w:rPr>
          <w:rStyle w:val="Tun"/>
          <w:b w:val="0"/>
        </w:rPr>
        <w:t xml:space="preserve">Zhotovitel se zavazuje zapojit do realizace Díla nejméně výše uvedený počet osob znevýhodněných na trhu práce. Pro účely této Smlouvy se má za to, že osoba znevýhodněná na trhu práce je do realizace Díla zapojena, pokud je v zaměstnaneckém poměru ke Zhotoviteli či jeho Poddodavateli a zároveň v rámci tohoto poměru stráví při plnění pracovních úkolů souvisejících s realizací Díla nejméně 3 celé hodiny na každý </w:t>
      </w:r>
      <w:r w:rsidRPr="004121F4">
        <w:rPr>
          <w:rStyle w:val="Tun"/>
          <w:b w:val="0"/>
        </w:rPr>
        <w:lastRenderedPageBreak/>
        <w:t xml:space="preserve">pracovní den v daném kalendářním měsíci, a to ode dne zahájení prací do konce dokončení prací. Počet pracovních dnů ode dne zahájení prací do dokončení prací násobený třemi </w:t>
      </w:r>
      <w:proofErr w:type="gramStart"/>
      <w:r w:rsidRPr="004121F4">
        <w:rPr>
          <w:rStyle w:val="Tun"/>
          <w:b w:val="0"/>
        </w:rPr>
        <w:t>tvoří</w:t>
      </w:r>
      <w:proofErr w:type="gramEnd"/>
      <w:r w:rsidRPr="004121F4">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 Pro výpočet fondu pracovních úkolů se nezohledňují pracovní dny v kalendářním měsíci, po které:</w:t>
      </w:r>
    </w:p>
    <w:p w14:paraId="0E60CE76" w14:textId="77777777" w:rsidR="004121F4" w:rsidRDefault="004121F4" w:rsidP="004121F4">
      <w:pPr>
        <w:pStyle w:val="Text1-1"/>
        <w:numPr>
          <w:ilvl w:val="0"/>
          <w:numId w:val="43"/>
        </w:numPr>
        <w:rPr>
          <w:rStyle w:val="Tun"/>
          <w:b w:val="0"/>
          <w:bCs/>
        </w:rPr>
      </w:pPr>
      <w:r w:rsidRPr="007E1085">
        <w:rPr>
          <w:rStyle w:val="Tun"/>
          <w:b w:val="0"/>
          <w:bCs/>
        </w:rPr>
        <w:t>nebylo možné provádět práce na celém Díle z důvodu na straně Objednatele, Vyšší moci, legislativních předpisů či rozhodnutí příslušných správních orgánů.</w:t>
      </w:r>
    </w:p>
    <w:p w14:paraId="37FC233C" w14:textId="60D960BB" w:rsidR="004121F4" w:rsidRPr="004121F4" w:rsidRDefault="004121F4" w:rsidP="004121F4">
      <w:pPr>
        <w:pStyle w:val="Text1-1"/>
        <w:numPr>
          <w:ilvl w:val="0"/>
          <w:numId w:val="0"/>
        </w:numPr>
        <w:ind w:left="1418"/>
        <w:rPr>
          <w:rStyle w:val="Tun"/>
          <w:b w:val="0"/>
          <w:bCs/>
        </w:rPr>
      </w:pPr>
      <w:r w:rsidRPr="007E1085">
        <w:rPr>
          <w:rStyle w:val="Tun"/>
          <w:b w:val="0"/>
          <w:bCs/>
        </w:rPr>
        <w:t xml:space="preserve">Takovéto pracovní dny </w:t>
      </w:r>
      <w:proofErr w:type="gramStart"/>
      <w:r w:rsidRPr="007E1085">
        <w:rPr>
          <w:rStyle w:val="Tun"/>
          <w:b w:val="0"/>
          <w:bCs/>
        </w:rPr>
        <w:t>označí</w:t>
      </w:r>
      <w:proofErr w:type="gramEnd"/>
      <w:r w:rsidRPr="007E1085">
        <w:rPr>
          <w:rStyle w:val="Tun"/>
          <w:b w:val="0"/>
          <w:bCs/>
        </w:rPr>
        <w:t xml:space="preserve"> Zhotovitel v evidenci zapojení znevýhodněných osob, včetně uvedení konkrétního důvodu dle předchozí věty.</w:t>
      </w:r>
    </w:p>
    <w:p w14:paraId="5EE0747C" w14:textId="328EEE37" w:rsidR="004121F4" w:rsidRPr="004121F4" w:rsidRDefault="004121F4" w:rsidP="007E1085">
      <w:pPr>
        <w:pStyle w:val="Nadpis3"/>
        <w:rPr>
          <w:rStyle w:val="Tun"/>
          <w:b w:val="0"/>
          <w:bCs/>
        </w:rPr>
      </w:pPr>
      <w:r w:rsidRPr="004121F4">
        <w:rPr>
          <w:rStyle w:val="Tun"/>
          <w:b w:val="0"/>
          <w:bCs/>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(dále jen „evidence zapojení znevýhodněných osob“). Závazný vzor evidence zapojení znevýhodněných osob </w:t>
      </w:r>
      <w:proofErr w:type="gramStart"/>
      <w:r w:rsidRPr="004121F4">
        <w:rPr>
          <w:rStyle w:val="Tun"/>
          <w:b w:val="0"/>
          <w:bCs/>
        </w:rPr>
        <w:t>tvoří</w:t>
      </w:r>
      <w:proofErr w:type="gramEnd"/>
      <w:r w:rsidRPr="004121F4">
        <w:rPr>
          <w:rStyle w:val="Tun"/>
          <w:b w:val="0"/>
          <w:bCs/>
        </w:rPr>
        <w:t xml:space="preserve"> Příloha č. 6 této Smlouvy.</w:t>
      </w:r>
    </w:p>
    <w:p w14:paraId="63E1A205" w14:textId="77777777" w:rsidR="004121F4" w:rsidRPr="004121F4" w:rsidRDefault="004121F4" w:rsidP="007E1085">
      <w:pPr>
        <w:pStyle w:val="Nadpis3"/>
        <w:rPr>
          <w:rStyle w:val="Tun"/>
          <w:b w:val="0"/>
          <w:bCs/>
        </w:rPr>
      </w:pPr>
      <w:r w:rsidRPr="004121F4">
        <w:rPr>
          <w:rStyle w:val="Tun"/>
          <w:b w:val="0"/>
          <w:bCs/>
        </w:rPr>
        <w:t>Zhotovitel je povinen umožnit objednatelem pověřené osobě nahlédnout do evidence zapojení znevýhodněných osob. Zhotovitel dokládá vždy do 5 dnů od konce kalendářního měsíce objednatelem pověřené osobě evidenci zapojení znevýhodněných osob, resp. její části, které ještě uvedeným osobám v předchozím období nepředal.</w:t>
      </w:r>
    </w:p>
    <w:p w14:paraId="62118603" w14:textId="77777777" w:rsidR="004121F4" w:rsidRPr="004121F4" w:rsidRDefault="004121F4" w:rsidP="007E1085">
      <w:pPr>
        <w:pStyle w:val="Nadpis3"/>
        <w:rPr>
          <w:rStyle w:val="Tun"/>
          <w:b w:val="0"/>
          <w:bCs/>
        </w:rPr>
      </w:pPr>
      <w:r w:rsidRPr="004121F4">
        <w:rPr>
          <w:rStyle w:val="Tun"/>
          <w:b w:val="0"/>
          <w:bCs/>
        </w:rPr>
        <w:t>Zhotovitel je oprávněn zaměnit osoby znevýhodněné na trhu práce, jejichž zapojení do realizace Díla nabídnul. Takovouto záměnu provádí písemným oznámením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4BD83609" w14:textId="77777777" w:rsidR="004121F4" w:rsidRDefault="004121F4" w:rsidP="004121F4">
      <w:pPr>
        <w:pStyle w:val="Nadpis3"/>
        <w:rPr>
          <w:rStyle w:val="Tun"/>
          <w:b w:val="0"/>
          <w:bCs/>
        </w:rPr>
      </w:pPr>
      <w:r w:rsidRPr="004121F4">
        <w:rPr>
          <w:rStyle w:val="Tun"/>
          <w:b w:val="0"/>
          <w:bCs/>
        </w:rPr>
        <w:t>Evidence zapojení znevýhodněných osob je součástí Předávacího protokolu. Po předání díla vyhodnotí Objednatel splnění fondu pracovních úkolů za celou dobu realizace Díla.</w:t>
      </w:r>
      <w:r>
        <w:rPr>
          <w:rStyle w:val="Tun"/>
          <w:b w:val="0"/>
          <w:bCs/>
        </w:rPr>
        <w:t xml:space="preserve"> </w:t>
      </w:r>
    </w:p>
    <w:p w14:paraId="27B2AD3D" w14:textId="69845C82" w:rsidR="004121F4" w:rsidRPr="004121F4" w:rsidRDefault="004121F4" w:rsidP="00B91E59">
      <w:pPr>
        <w:pStyle w:val="Nadpis3"/>
        <w:numPr>
          <w:ilvl w:val="0"/>
          <w:numId w:val="0"/>
        </w:numPr>
        <w:spacing w:after="120"/>
        <w:ind w:left="720"/>
        <w:contextualSpacing w:val="0"/>
        <w:rPr>
          <w:bCs/>
        </w:rPr>
        <w:pPrChange w:id="11" w:author="Kabátová Jana, Mgr." w:date="2024-10-17T12:51:00Z" w16du:dateUtc="2024-10-17T10:51:00Z">
          <w:pPr>
            <w:pStyle w:val="Nadpis3"/>
            <w:numPr>
              <w:ilvl w:val="0"/>
              <w:numId w:val="0"/>
            </w:numPr>
            <w:ind w:firstLine="0"/>
          </w:pPr>
        </w:pPrChange>
      </w:pPr>
      <w:r w:rsidRPr="004121F4">
        <w:rPr>
          <w:rStyle w:val="Tun"/>
          <w:b w:val="0"/>
          <w:bCs/>
        </w:rPr>
        <w:t xml:space="preserve">V případě, že Zhotovitel </w:t>
      </w:r>
      <w:proofErr w:type="gramStart"/>
      <w:r w:rsidRPr="004121F4">
        <w:rPr>
          <w:rStyle w:val="Tun"/>
          <w:b w:val="0"/>
          <w:bCs/>
        </w:rPr>
        <w:t>nedodrží</w:t>
      </w:r>
      <w:proofErr w:type="gramEnd"/>
      <w:r w:rsidRPr="004121F4">
        <w:rPr>
          <w:rStyle w:val="Tun"/>
          <w:b w:val="0"/>
          <w:bCs/>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27D06EB5" w14:textId="77777777" w:rsidR="00536B6E" w:rsidRDefault="00536B6E" w:rsidP="00B91E59">
      <w:pPr>
        <w:pStyle w:val="Nadpis1"/>
        <w:spacing w:before="240"/>
        <w:ind w:left="431" w:hanging="431"/>
        <w:jc w:val="both"/>
        <w:rPr>
          <w:rFonts w:eastAsia="Times New Roman"/>
          <w:lang w:eastAsia="cs-CZ"/>
        </w:rPr>
        <w:pPrChange w:id="12" w:author="Kabátová Jana, Mgr." w:date="2024-10-17T12:51:00Z" w16du:dateUtc="2024-10-17T10:51:00Z">
          <w:pPr>
            <w:pStyle w:val="Nadpis1"/>
            <w:jc w:val="both"/>
          </w:pPr>
        </w:pPrChange>
      </w:pPr>
      <w:proofErr w:type="spellStart"/>
      <w:r>
        <w:rPr>
          <w:rFonts w:eastAsia="Times New Roman"/>
          <w:lang w:eastAsia="cs-CZ"/>
        </w:rPr>
        <w:t>Compliance</w:t>
      </w:r>
      <w:proofErr w:type="spellEnd"/>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3"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7E1085">
      <w:pPr>
        <w:pStyle w:val="Nadpis1"/>
        <w:keepNext/>
        <w:ind w:left="431" w:hanging="43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lastRenderedPageBreak/>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w:t>
      </w:r>
      <w:proofErr w:type="gramStart"/>
      <w:r w:rsidRPr="00D9782E">
        <w:rPr>
          <w:rFonts w:eastAsia="Calibri"/>
        </w:rPr>
        <w:t>označí</w:t>
      </w:r>
      <w:proofErr w:type="gramEnd"/>
      <w:r w:rsidRPr="00D9782E">
        <w:rPr>
          <w:rFonts w:eastAsia="Calibri"/>
        </w:rPr>
        <w:t xml:space="preserve">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w:t>
      </w:r>
      <w:proofErr w:type="gramStart"/>
      <w:r w:rsidRPr="00D9782E">
        <w:rPr>
          <w:rFonts w:eastAsia="Calibri"/>
        </w:rPr>
        <w:t>neoznačí</w:t>
      </w:r>
      <w:proofErr w:type="gramEnd"/>
      <w:r w:rsidRPr="00D9782E">
        <w:rPr>
          <w:rFonts w:eastAsia="Calibri"/>
        </w:rPr>
        <w:t xml:space="preserve">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w:t>
      </w:r>
      <w:r w:rsidRPr="00C84905">
        <w:t xml:space="preserve">Objednatele z důvodu porušení povinnosti Zhotovitele. Smluvní strany výslovně akceptují, že dle </w:t>
      </w:r>
      <w:r w:rsidRPr="004B3902">
        <w:t>čl. 14 Výzvy</w:t>
      </w:r>
      <w:r w:rsidRPr="00C84905">
        <w:t xml:space="preserve"> k podání nabídky je Objednatel oprávněn přistoupit k nahrazení </w:t>
      </w:r>
      <w:r w:rsidR="001D4E8C" w:rsidRPr="00C84905">
        <w:t xml:space="preserve">Zhotovitele </w:t>
      </w:r>
      <w:r w:rsidRPr="00C84905">
        <w:t xml:space="preserve">způsobem a za podmínek dle </w:t>
      </w:r>
      <w:r w:rsidRPr="004B3902">
        <w:t>čl. 14 Výzvy</w:t>
      </w:r>
      <w:r w:rsidR="001D4E8C" w:rsidRPr="00C84905">
        <w:t xml:space="preserve"> k </w:t>
      </w:r>
      <w:r w:rsidRPr="00C84905">
        <w:t xml:space="preserve">podání nabídky. V takovém případě je </w:t>
      </w:r>
      <w:r w:rsidR="001D4E8C" w:rsidRPr="00C84905">
        <w:t xml:space="preserve">Zhotovitel </w:t>
      </w:r>
      <w:r w:rsidRPr="00C84905">
        <w:t>povinen poskytnout Objednateli a</w:t>
      </w:r>
      <w:r w:rsidRPr="00FC6F79">
        <w:t xml:space="preserve"> nově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B3902">
      <w:pPr>
        <w:pStyle w:val="Nadpis2"/>
        <w:spacing w:after="120"/>
        <w:ind w:left="578" w:hanging="578"/>
        <w:contextualSpacing w:val="0"/>
      </w:pPr>
      <w:r>
        <w:t xml:space="preserve">Tato </w:t>
      </w:r>
      <w:bookmarkStart w:id="13" w:name="_Hlk139291791"/>
      <w:r>
        <w:t xml:space="preserve">Smlouva </w:t>
      </w:r>
      <w:r w:rsidR="009F48AA" w:rsidRPr="00FF21FC">
        <w:t>je vyhotovena ve</w:t>
      </w:r>
      <w:r w:rsidR="009F48AA">
        <w:t xml:space="preserve"> </w:t>
      </w:r>
      <w:r w:rsidR="009F48AA" w:rsidRPr="008F7242">
        <w:rPr>
          <w:rStyle w:val="Tun"/>
          <w:highlight w:val="yellow"/>
        </w:rPr>
        <w:t>"[</w:t>
      </w:r>
      <w:proofErr w:type="gramStart"/>
      <w:r w:rsidR="009F48AA" w:rsidRPr="008F7242">
        <w:rPr>
          <w:rStyle w:val="Tun"/>
          <w:highlight w:val="yellow"/>
        </w:rPr>
        <w:t>VLOŽÍ</w:t>
      </w:r>
      <w:proofErr w:type="gramEnd"/>
      <w:r w:rsidR="009F48AA" w:rsidRPr="008F7242">
        <w:rPr>
          <w:rStyle w:val="Tun"/>
          <w:highlight w:val="yellow"/>
        </w:rPr>
        <w:t xml:space="preserve">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B3902">
      <w:pPr>
        <w:pStyle w:val="Text1-1"/>
        <w:numPr>
          <w:ilvl w:val="0"/>
          <w:numId w:val="0"/>
        </w:numPr>
        <w:ind w:left="425"/>
        <w:rPr>
          <w:i/>
          <w:color w:val="00B050"/>
        </w:rPr>
      </w:pPr>
      <w:r w:rsidRPr="00470B05">
        <w:rPr>
          <w:i/>
          <w:color w:val="00B050"/>
        </w:rPr>
        <w:lastRenderedPageBreak/>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13"/>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C84905" w:rsidRDefault="004E1498" w:rsidP="00481751">
      <w:pPr>
        <w:pStyle w:val="Nadpis2"/>
        <w:spacing w:after="120"/>
        <w:ind w:left="567" w:hanging="567"/>
        <w:contextualSpacing w:val="0"/>
      </w:pPr>
      <w:r w:rsidRPr="004E1498">
        <w:t xml:space="preserve">Pokud některá ustanovení Obchodních podmínek nebo jejich část nelze vzhledem k povaze Díla objektivně a zcela zřejmě použít, pak z takových ustanovení nebo jejich částí práva </w:t>
      </w:r>
      <w:r w:rsidRPr="00C84905">
        <w:t>ani povinnosti Smluvním stranám nevznikají.</w:t>
      </w:r>
    </w:p>
    <w:p w14:paraId="50EA6B13" w14:textId="127513B3" w:rsidR="004E1498" w:rsidRPr="004B3902" w:rsidRDefault="004E1498" w:rsidP="00481751">
      <w:pPr>
        <w:pStyle w:val="Nadpis2"/>
        <w:spacing w:after="120"/>
        <w:ind w:left="567" w:hanging="567"/>
        <w:contextualSpacing w:val="0"/>
      </w:pPr>
      <w:r w:rsidRPr="004B3902">
        <w:t>Zvláštní podmínky, na které odkazuje Smlouva o dílo, mají přednost před zněním Obchodních podmínek, Obchodní podmínky se užijí v rozsahu, v jakém nejsou v rozporu s takovými zvláštními podmínkami.</w:t>
      </w:r>
    </w:p>
    <w:p w14:paraId="25063FE2" w14:textId="19136055" w:rsidR="004E1498" w:rsidRPr="00B76848" w:rsidRDefault="00B76848" w:rsidP="00481751">
      <w:pPr>
        <w:pStyle w:val="Nadpis2"/>
        <w:spacing w:after="120"/>
        <w:ind w:left="567" w:hanging="567"/>
        <w:contextualSpacing w:val="0"/>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0E45E4"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0E45E4">
        <w:rPr>
          <w:rFonts w:eastAsia="Times New Roman" w:cs="Times New Roman"/>
          <w:lang w:eastAsia="cs-CZ"/>
        </w:rPr>
        <w:t>Obchodní podmínky</w:t>
      </w:r>
    </w:p>
    <w:p w14:paraId="35806474" w14:textId="56620695" w:rsidR="00BC7069" w:rsidRPr="004B3902" w:rsidRDefault="00BC7069" w:rsidP="004B3902">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4B3902">
        <w:rPr>
          <w:rFonts w:eastAsia="Times New Roman" w:cs="Times New Roman"/>
          <w:lang w:eastAsia="cs-CZ"/>
        </w:rPr>
        <w:t>Technická zpráva</w:t>
      </w:r>
    </w:p>
    <w:p w14:paraId="006CBB1A" w14:textId="3113DABD" w:rsidR="006E6E61" w:rsidRPr="004B3902" w:rsidRDefault="009F48A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4B3902">
        <w:rPr>
          <w:rFonts w:eastAsia="Times New Roman" w:cs="Times New Roman"/>
          <w:lang w:eastAsia="cs-CZ"/>
        </w:rPr>
        <w:t>Položkový soupis prací</w:t>
      </w:r>
    </w:p>
    <w:p w14:paraId="0ECD2FFE" w14:textId="13F2C282" w:rsidR="007769EA" w:rsidRPr="007769EA"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0E45E4">
        <w:rPr>
          <w:rFonts w:eastAsia="Times New Roman" w:cs="Times New Roman"/>
          <w:lang w:eastAsia="cs-CZ"/>
        </w:rPr>
        <w:t>Oprávněné</w:t>
      </w:r>
      <w:r w:rsidRPr="007769EA">
        <w:rPr>
          <w:rFonts w:eastAsia="Times New Roman" w:cs="Times New Roman"/>
          <w:lang w:eastAsia="cs-CZ"/>
        </w:rPr>
        <w:t xml:space="preserve"> osoby</w:t>
      </w:r>
    </w:p>
    <w:p w14:paraId="665289CB" w14:textId="405CBF4B" w:rsidR="006E6E61" w:rsidRPr="004B3902" w:rsidRDefault="007E1085"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7E1085">
        <w:rPr>
          <w:rFonts w:eastAsia="Times New Roman" w:cs="Times New Roman"/>
          <w:lang w:eastAsia="cs-CZ"/>
        </w:rPr>
        <w:t>Závazný vzor evidence zapojení znevýhodněných osob</w:t>
      </w:r>
    </w:p>
    <w:p w14:paraId="077D172E" w14:textId="65953395" w:rsidR="006E6E61" w:rsidRPr="00C340E3"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highlight w:val="yellow"/>
          <w:lang w:eastAsia="cs-CZ"/>
        </w:rPr>
      </w:pPr>
      <w:r w:rsidRPr="00C340E3">
        <w:rPr>
          <w:rFonts w:eastAsia="Times New Roman" w:cs="Times New Roman"/>
          <w:highlight w:val="yellow"/>
          <w:lang w:eastAsia="cs-CZ"/>
        </w:rPr>
        <w:t>S</w:t>
      </w:r>
      <w:r w:rsidR="006E6E61" w:rsidRPr="00C340E3">
        <w:rPr>
          <w:rFonts w:eastAsia="Times New Roman" w:cs="Times New Roman"/>
          <w:highlight w:val="yellow"/>
          <w:lang w:eastAsia="cs-CZ"/>
        </w:rPr>
        <w:t>eznam poddodavatelů</w:t>
      </w:r>
    </w:p>
    <w:p w14:paraId="64EEE3E6" w14:textId="05C07376" w:rsidR="006E6E61" w:rsidRPr="00C340E3"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6A2F8BDB"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6B0B3923" w14:textId="77777777" w:rsidR="00C570B4" w:rsidRPr="004B3902" w:rsidRDefault="00C570B4" w:rsidP="004B3902">
      <w:pPr>
        <w:pStyle w:val="Nadpisbezsl1-2"/>
        <w:jc w:val="both"/>
      </w:pPr>
      <w:r w:rsidRPr="004B3902">
        <w:t>Technická zpráva</w:t>
      </w:r>
    </w:p>
    <w:p w14:paraId="289BD606" w14:textId="066DFEF6" w:rsidR="00C570B4" w:rsidRPr="004B3902" w:rsidRDefault="00C570B4" w:rsidP="004B3902">
      <w:pPr>
        <w:pStyle w:val="Odstavec1-1a"/>
        <w:numPr>
          <w:ilvl w:val="0"/>
          <w:numId w:val="0"/>
        </w:numPr>
        <w:contextualSpacing w:val="0"/>
        <w:rPr>
          <w:bCs/>
        </w:rPr>
      </w:pPr>
      <w:r w:rsidRPr="004B3902">
        <w:t>Technická zpráva</w:t>
      </w:r>
      <w:r w:rsidRPr="004B3902">
        <w:rPr>
          <w:bCs/>
        </w:rPr>
        <w:t xml:space="preserve"> není pevně připojena ke Smlouvě, </w:t>
      </w:r>
      <w:r w:rsidR="000F023C" w:rsidRPr="004B3902">
        <w:rPr>
          <w:bCs/>
        </w:rPr>
        <w:t xml:space="preserve">Zhotovitel </w:t>
      </w:r>
      <w:r w:rsidRPr="004B3902">
        <w:t>Technickou zprávu</w:t>
      </w:r>
      <w:r w:rsidRPr="004B3902">
        <w:rPr>
          <w:bCs/>
        </w:rPr>
        <w:t xml:space="preserve"> obdržel společně se zadávací dokumentací prostřednictvím profilu zadavatele </w:t>
      </w:r>
      <w:hyperlink r:id="rId21" w:history="1">
        <w:r w:rsidRPr="004B3902">
          <w:rPr>
            <w:rStyle w:val="Hypertextovodkaz"/>
            <w:bCs/>
          </w:rPr>
          <w:t>https://zakazky.spravazeleznic.cz/</w:t>
        </w:r>
      </w:hyperlink>
      <w:r w:rsidRPr="004B3902">
        <w:rPr>
          <w:bCs/>
        </w:rPr>
        <w:t>.</w:t>
      </w:r>
    </w:p>
    <w:p w14:paraId="7D6E63A4" w14:textId="77777777" w:rsidR="00C570B4" w:rsidRPr="004B3902" w:rsidRDefault="00C570B4" w:rsidP="004B3902">
      <w:pPr>
        <w:pStyle w:val="Textbezodsazen"/>
      </w:pPr>
      <w:r w:rsidRPr="004B3902">
        <w:t xml:space="preserve">Smluvní strany podpisem této Smlouvy stvrzují, že je pro ně Technická zpráva závazná, že jsou s jejím obsahem plně seznámeny a že v souladu s </w:t>
      </w:r>
      <w:proofErr w:type="spellStart"/>
      <w:r w:rsidRPr="004B3902">
        <w:t>ust</w:t>
      </w:r>
      <w:proofErr w:type="spellEnd"/>
      <w:r w:rsidRPr="004B3902">
        <w:t xml:space="preserve">. § 1751 občanského zákoníku </w:t>
      </w:r>
      <w:proofErr w:type="gramStart"/>
      <w:r w:rsidRPr="004B3902">
        <w:t>tvoří</w:t>
      </w:r>
      <w:proofErr w:type="gramEnd"/>
      <w:r w:rsidRPr="004B3902">
        <w:t xml:space="preserve">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798E7519" w14:textId="3383FE30" w:rsidR="009F48AA" w:rsidRDefault="009F48AA" w:rsidP="00481751">
      <w:pPr>
        <w:pStyle w:val="Nadpisbezsl1-1"/>
        <w:jc w:val="both"/>
        <w:rPr>
          <w:caps w:val="0"/>
          <w:sz w:val="18"/>
        </w:rPr>
      </w:pPr>
      <w:r w:rsidRPr="004B3902">
        <w:rPr>
          <w:caps w:val="0"/>
          <w:sz w:val="18"/>
        </w:rPr>
        <w:t>Položkový soupis prací</w:t>
      </w:r>
    </w:p>
    <w:p w14:paraId="71B775E9" w14:textId="4CFF4F35" w:rsidR="00E6482A" w:rsidRPr="004B3902" w:rsidRDefault="00E6482A" w:rsidP="00481751">
      <w:pPr>
        <w:pStyle w:val="Nadpisbezsl1-1"/>
        <w:jc w:val="both"/>
        <w:rPr>
          <w:b w:val="0"/>
          <w:bCs/>
          <w:caps w:val="0"/>
          <w:sz w:val="18"/>
          <w:highlight w:val="green"/>
        </w:rPr>
      </w:pPr>
      <w:r w:rsidRPr="004B3902">
        <w:rPr>
          <w:b w:val="0"/>
          <w:bCs/>
          <w:caps w:val="0"/>
          <w:sz w:val="18"/>
          <w:highlight w:val="green"/>
        </w:rPr>
        <w:t>Rekapitulace Ceny Díla dle jednotlivých položek:</w:t>
      </w:r>
    </w:p>
    <w:p w14:paraId="1DFC72BC" w14:textId="77777777" w:rsidR="00E6482A" w:rsidRPr="004B3902" w:rsidRDefault="00E6482A" w:rsidP="00481751">
      <w:pPr>
        <w:pStyle w:val="Nadpisbezsl1-1"/>
        <w:jc w:val="both"/>
        <w:rPr>
          <w:b w:val="0"/>
          <w:bCs/>
          <w:caps w:val="0"/>
          <w:sz w:val="18"/>
          <w:highlight w:val="green"/>
        </w:rPr>
      </w:pPr>
      <w:r w:rsidRPr="004B3902">
        <w:rPr>
          <w:b w:val="0"/>
          <w:bCs/>
          <w:caps w:val="0"/>
          <w:sz w:val="18"/>
          <w:highlight w:val="green"/>
        </w:rPr>
        <w:t>Do přílohy Smlouvy bude vložen nabídkový rozpočet zhotovitele předložený v nabídce účastníka.</w:t>
      </w: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7D7C3FC8" w14:textId="56E6CA14" w:rsidR="007769EA" w:rsidRDefault="007769EA" w:rsidP="004B3902">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4E079CF8" w14:textId="77777777" w:rsidR="007769EA" w:rsidRDefault="007769EA" w:rsidP="00481751">
      <w:pPr>
        <w:pStyle w:val="Textbezodsazen"/>
        <w:rPr>
          <w:b/>
        </w:rPr>
      </w:pPr>
    </w:p>
    <w:p w14:paraId="5EAA80EE" w14:textId="6EE3346F" w:rsidR="007769EA" w:rsidRPr="00ED29F1" w:rsidRDefault="007769EA" w:rsidP="00481751">
      <w:pPr>
        <w:pStyle w:val="Textbezodsazen"/>
        <w:rPr>
          <w:b/>
        </w:rPr>
      </w:pPr>
      <w:r>
        <w:rPr>
          <w:b/>
        </w:rPr>
        <w:t>Za Zhotovitele:</w:t>
      </w: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091FD55B" w14:textId="77777777" w:rsidR="007E1085" w:rsidRPr="007E1085" w:rsidRDefault="007E1085" w:rsidP="007E1085">
      <w:pPr>
        <w:pStyle w:val="Nadpisbezsl1-2"/>
        <w:jc w:val="both"/>
        <w:rPr>
          <w:sz w:val="18"/>
          <w:szCs w:val="18"/>
        </w:rPr>
      </w:pPr>
      <w:r>
        <w:rPr>
          <w:sz w:val="18"/>
          <w:szCs w:val="18"/>
        </w:rPr>
        <w:t xml:space="preserve">Závazný vzor evidence </w:t>
      </w:r>
      <w:r w:rsidRPr="007E1085">
        <w:rPr>
          <w:sz w:val="18"/>
          <w:szCs w:val="18"/>
        </w:rPr>
        <w:t>zapojení znevýhodněných osob</w:t>
      </w:r>
    </w:p>
    <w:p w14:paraId="2548B9B6" w14:textId="77777777" w:rsidR="007E1085" w:rsidRPr="007E1085" w:rsidRDefault="007E1085" w:rsidP="007E1085">
      <w:pPr>
        <w:pStyle w:val="Nadpisbezsl1-2"/>
        <w:jc w:val="both"/>
        <w:rPr>
          <w:b w:val="0"/>
          <w:bCs/>
          <w:sz w:val="18"/>
          <w:szCs w:val="18"/>
        </w:rPr>
      </w:pPr>
      <w:r w:rsidRPr="007E1085">
        <w:rPr>
          <w:b w:val="0"/>
          <w:bCs/>
          <w:sz w:val="18"/>
          <w:szCs w:val="18"/>
        </w:rPr>
        <w:t xml:space="preserve">Závazný vzor evidence zapojení znevýhodněných osob není pevně připojen ke Smlouvě, zhotovitel obdržel tento závazný vzor společně se zadávací dokumentací prostřednictvím profilu zadavatele https://zakazky.spravazeleznic.cz/. </w:t>
      </w:r>
    </w:p>
    <w:p w14:paraId="3B9C8AD9" w14:textId="61CABCFA" w:rsidR="00C570B4" w:rsidRPr="007E1085" w:rsidRDefault="007E1085" w:rsidP="00481751">
      <w:pPr>
        <w:pStyle w:val="Nadpisbezsl1-2"/>
        <w:jc w:val="both"/>
        <w:rPr>
          <w:b w:val="0"/>
          <w:bCs/>
          <w:sz w:val="18"/>
          <w:szCs w:val="18"/>
        </w:rPr>
      </w:pPr>
      <w:r w:rsidRPr="007E1085">
        <w:rPr>
          <w:b w:val="0"/>
          <w:bCs/>
          <w:sz w:val="18"/>
          <w:szCs w:val="18"/>
        </w:rPr>
        <w:t>Smluvní strany podpisem této Smlouvy stvrzují, že je pro ně vzor evidence zapojení znevýhodněných osob závazný a že jsou s jeho obsahem plně seznámeny.</w:t>
      </w: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31173D65" w:rsidR="00C570B4" w:rsidRDefault="00C570B4" w:rsidP="00481751">
      <w:pPr>
        <w:pStyle w:val="Nadpisbezsl1-1"/>
        <w:jc w:val="both"/>
      </w:pPr>
      <w:r>
        <w:lastRenderedPageBreak/>
        <w:t xml:space="preserve">Příloha č. </w:t>
      </w:r>
      <w:r w:rsidR="007769EA">
        <w:t>7</w:t>
      </w:r>
    </w:p>
    <w:p w14:paraId="53EE2FD8" w14:textId="55FBDCD1"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1A1614">
        <w:rPr>
          <w:rFonts w:eastAsia="Times New Roman" w:cs="Times New Roman"/>
          <w:b w:val="0"/>
          <w:sz w:val="18"/>
          <w:highlight w:val="cyan"/>
          <w:lang w:eastAsia="cs-CZ"/>
        </w:rPr>
        <w:t>7</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292CD97B" w14:textId="77777777" w:rsidR="001A1614" w:rsidRDefault="00C570B4" w:rsidP="00481751">
      <w:pPr>
        <w:pStyle w:val="Tabulka"/>
        <w:rPr>
          <w:bCs/>
          <w:highlight w:val="cyan"/>
        </w:rPr>
        <w:sectPr w:rsidR="001A1614" w:rsidSect="00375810">
          <w:headerReference w:type="default" r:id="rId22"/>
          <w:footerReference w:type="default" r:id="rId23"/>
          <w:pgSz w:w="11906" w:h="16838" w:code="9"/>
          <w:pgMar w:top="1049" w:right="1134" w:bottom="1474" w:left="2070" w:header="595" w:footer="624" w:gutter="0"/>
          <w:pgNumType w:start="1"/>
          <w:cols w:space="708"/>
          <w:titlePg/>
          <w:docGrid w:linePitch="360"/>
        </w:sect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r w:rsidR="001A1614">
        <w:rPr>
          <w:bCs/>
          <w:highlight w:val="cyan"/>
        </w:rPr>
        <w:t xml:space="preserve"> </w:t>
      </w:r>
    </w:p>
    <w:p w14:paraId="471A29BC" w14:textId="737B6EC0" w:rsidR="00C570B4" w:rsidRPr="000D39A5" w:rsidRDefault="001A1614" w:rsidP="000D39A5">
      <w:pPr>
        <w:pStyle w:val="Nadpisbezsl1-1"/>
        <w:jc w:val="both"/>
      </w:pPr>
      <w:r>
        <w:lastRenderedPageBreak/>
        <w:t>Příloha č. 7</w:t>
      </w:r>
    </w:p>
    <w:p w14:paraId="12D7D7BA" w14:textId="77777777" w:rsidR="001A1614" w:rsidRPr="00F97DBD" w:rsidRDefault="001A1614" w:rsidP="001A1614">
      <w:pPr>
        <w:pStyle w:val="Nadpisbezsl1-2"/>
      </w:pPr>
      <w:r w:rsidRPr="00F97DBD">
        <w:t>Seznam požadovaných pojištění</w:t>
      </w:r>
    </w:p>
    <w:p w14:paraId="7D7BA726" w14:textId="77777777" w:rsidR="001A1614" w:rsidRPr="00F97DBD" w:rsidRDefault="001A1614" w:rsidP="001A1614">
      <w:pPr>
        <w:pStyle w:val="Textbezodsazen"/>
      </w:pPr>
      <w:r w:rsidRPr="00F97DBD">
        <w:t>Objednatel vyžaduje, aby Zhotovitel v souladu se Smlouvou prokázal následující pojištění:</w:t>
      </w:r>
    </w:p>
    <w:p w14:paraId="0BC85FEF" w14:textId="77777777" w:rsidR="001A1614" w:rsidRDefault="001A1614" w:rsidP="001A1614">
      <w:pPr>
        <w:pStyle w:val="Tabulka"/>
      </w:pPr>
    </w:p>
    <w:tbl>
      <w:tblPr>
        <w:tblStyle w:val="Mkatabulky"/>
        <w:tblW w:w="5086" w:type="pct"/>
        <w:tblLook w:val="04A0" w:firstRow="1" w:lastRow="0" w:firstColumn="1" w:lastColumn="0" w:noHBand="0" w:noVBand="1"/>
      </w:tblPr>
      <w:tblGrid>
        <w:gridCol w:w="4352"/>
        <w:gridCol w:w="4500"/>
      </w:tblGrid>
      <w:tr w:rsidR="001A1614" w14:paraId="3793A854" w14:textId="77777777" w:rsidTr="002B11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8" w:type="pct"/>
          </w:tcPr>
          <w:p w14:paraId="21150282" w14:textId="77777777" w:rsidR="001A1614" w:rsidRDefault="001A1614" w:rsidP="002B116C">
            <w:pPr>
              <w:pStyle w:val="Nadpistabulky"/>
              <w:pBdr>
                <w:top w:val="none" w:sz="0" w:space="0" w:color="auto"/>
              </w:pBdr>
              <w:jc w:val="center"/>
            </w:pPr>
            <w:r>
              <w:rPr>
                <w:sz w:val="18"/>
                <w:szCs w:val="18"/>
              </w:rPr>
              <w:t>Druh pojištění</w:t>
            </w:r>
          </w:p>
        </w:tc>
        <w:tc>
          <w:tcPr>
            <w:tcW w:w="2542" w:type="pct"/>
          </w:tcPr>
          <w:p w14:paraId="3E0DEEEC" w14:textId="77777777" w:rsidR="001A1614" w:rsidRDefault="001A1614" w:rsidP="002B116C">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1A1614" w14:paraId="58F58947" w14:textId="77777777" w:rsidTr="002B116C">
        <w:tc>
          <w:tcPr>
            <w:cnfStyle w:val="001000000000" w:firstRow="0" w:lastRow="0" w:firstColumn="1" w:lastColumn="0" w:oddVBand="0" w:evenVBand="0" w:oddHBand="0" w:evenHBand="0" w:firstRowFirstColumn="0" w:firstRowLastColumn="0" w:lastRowFirstColumn="0" w:lastRowLastColumn="0"/>
            <w:tcW w:w="2458" w:type="pct"/>
          </w:tcPr>
          <w:p w14:paraId="36AD7B21" w14:textId="77777777" w:rsidR="001A1614" w:rsidRDefault="001A1614" w:rsidP="002B116C">
            <w:pPr>
              <w:pStyle w:val="Tabulka"/>
            </w:pPr>
            <w:r w:rsidRPr="002C7A28">
              <w:rPr>
                <w:sz w:val="18"/>
              </w:rPr>
              <w:t>Pojištění odpovědnosti za škodu způsobenou Zhotovitelem při výkonu podnikatelské činnosti třetím osobám</w:t>
            </w:r>
            <w:r>
              <w:rPr>
                <w:sz w:val="18"/>
              </w:rPr>
              <w:t>.</w:t>
            </w:r>
          </w:p>
        </w:tc>
        <w:tc>
          <w:tcPr>
            <w:tcW w:w="2542" w:type="pct"/>
          </w:tcPr>
          <w:p w14:paraId="385967F2" w14:textId="79B25A32" w:rsidR="001A1614" w:rsidRPr="002C7A28" w:rsidRDefault="001A1614" w:rsidP="002B116C">
            <w:pPr>
              <w:pStyle w:val="Tabulka"/>
              <w:cnfStyle w:val="000000000000" w:firstRow="0" w:lastRow="0" w:firstColumn="0" w:lastColumn="0" w:oddVBand="0" w:evenVBand="0" w:oddHBand="0" w:evenHBand="0" w:firstRowFirstColumn="0" w:firstRowLastColumn="0" w:lastRowFirstColumn="0" w:lastRowLastColumn="0"/>
              <w:rPr>
                <w:sz w:val="18"/>
              </w:rPr>
            </w:pPr>
            <w:r w:rsidRPr="006B1F36">
              <w:rPr>
                <w:rFonts w:eastAsia="Times New Roman" w:cs="Calibri"/>
                <w:sz w:val="18"/>
                <w:lang w:eastAsia="cs-CZ"/>
              </w:rPr>
              <w:t xml:space="preserve">Minimálně </w:t>
            </w:r>
            <w:r>
              <w:rPr>
                <w:rFonts w:eastAsia="Times New Roman" w:cs="Calibri"/>
                <w:sz w:val="18"/>
                <w:lang w:eastAsia="cs-CZ"/>
              </w:rPr>
              <w:t>2</w:t>
            </w:r>
            <w:r w:rsidRPr="006B1F36">
              <w:rPr>
                <w:rFonts w:eastAsia="Times New Roman" w:cs="Calibri"/>
                <w:sz w:val="18"/>
                <w:lang w:eastAsia="cs-CZ"/>
              </w:rPr>
              <w:t> 000</w:t>
            </w:r>
            <w:r>
              <w:rPr>
                <w:rFonts w:eastAsia="Times New Roman" w:cs="Calibri"/>
                <w:sz w:val="18"/>
                <w:lang w:eastAsia="cs-CZ"/>
              </w:rPr>
              <w:t> </w:t>
            </w:r>
            <w:r w:rsidRPr="006B1F36">
              <w:rPr>
                <w:rFonts w:eastAsia="Times New Roman" w:cs="Calibri"/>
                <w:sz w:val="18"/>
                <w:lang w:eastAsia="cs-CZ"/>
              </w:rPr>
              <w:t>000</w:t>
            </w:r>
            <w:r>
              <w:rPr>
                <w:rFonts w:eastAsia="Times New Roman" w:cs="Calibri"/>
                <w:sz w:val="18"/>
                <w:lang w:eastAsia="cs-CZ"/>
              </w:rPr>
              <w:t xml:space="preserve"> </w:t>
            </w:r>
            <w:r w:rsidRPr="006B1F36">
              <w:rPr>
                <w:rFonts w:eastAsia="Times New Roman" w:cs="Calibri"/>
                <w:color w:val="000000"/>
                <w:sz w:val="18"/>
                <w:lang w:eastAsia="cs-CZ"/>
              </w:rPr>
              <w:t>Kč</w:t>
            </w:r>
            <w:r w:rsidRPr="006B1F36">
              <w:rPr>
                <w:rFonts w:eastAsia="Times New Roman" w:cs="Calibri"/>
                <w:sz w:val="18"/>
                <w:lang w:eastAsia="cs-CZ"/>
              </w:rPr>
              <w:t xml:space="preserve"> na jednu pojistnou událost a 10 000</w:t>
            </w:r>
            <w:r>
              <w:rPr>
                <w:rFonts w:eastAsia="Times New Roman" w:cs="Calibri"/>
                <w:sz w:val="18"/>
                <w:lang w:eastAsia="cs-CZ"/>
              </w:rPr>
              <w:t> </w:t>
            </w:r>
            <w:r w:rsidRPr="006B1F36">
              <w:rPr>
                <w:rFonts w:eastAsia="Times New Roman" w:cs="Calibri"/>
                <w:sz w:val="18"/>
                <w:lang w:eastAsia="cs-CZ"/>
              </w:rPr>
              <w:t>000</w:t>
            </w:r>
            <w:r>
              <w:rPr>
                <w:rFonts w:eastAsia="Times New Roman" w:cs="Calibri"/>
                <w:sz w:val="18"/>
                <w:lang w:eastAsia="cs-CZ"/>
              </w:rPr>
              <w:t xml:space="preserve"> </w:t>
            </w:r>
            <w:r w:rsidRPr="006B1F36">
              <w:rPr>
                <w:rFonts w:eastAsia="Times New Roman" w:cs="Calibri"/>
                <w:sz w:val="18"/>
                <w:lang w:eastAsia="cs-CZ"/>
              </w:rPr>
              <w:t>Kč v úhrnu za rok</w:t>
            </w:r>
            <w:r>
              <w:rPr>
                <w:rFonts w:eastAsia="Times New Roman" w:cs="Calibri"/>
                <w:sz w:val="18"/>
                <w:lang w:eastAsia="cs-CZ"/>
              </w:rPr>
              <w:t>.</w:t>
            </w:r>
          </w:p>
        </w:tc>
      </w:tr>
    </w:tbl>
    <w:p w14:paraId="37FF7364" w14:textId="77777777" w:rsidR="00B96257" w:rsidRDefault="00B96257" w:rsidP="004B3902">
      <w:pPr>
        <w:pStyle w:val="Nadpisbezsl1-1"/>
        <w:jc w:val="both"/>
        <w:rPr>
          <w:bCs/>
          <w:highlight w:val="cyan"/>
        </w:rPr>
      </w:pPr>
    </w:p>
    <w:sectPr w:rsidR="00B96257" w:rsidSect="00375810">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21B2465A"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B91E59">
            <w:rPr>
              <w:rStyle w:val="slostrnky"/>
              <w:noProof/>
            </w:rPr>
            <w:t>2</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4717B3CC"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1E59">
            <w:rPr>
              <w:rStyle w:val="slostrnky"/>
              <w:noProof/>
            </w:rPr>
            <w:t>7</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2B9A580E"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91E59">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2DDE560D"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FA3842">
            <w:rPr>
              <w:rFonts w:asciiTheme="minorHAnsi" w:hAnsiTheme="minorHAnsi"/>
              <w:b w:val="0"/>
              <w:color w:val="auto"/>
              <w:sz w:val="16"/>
              <w:szCs w:val="18"/>
              <w:highlight w:val="green"/>
            </w:rPr>
            <w:t>4</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718"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AA912A8"/>
    <w:multiLevelType w:val="hybridMultilevel"/>
    <w:tmpl w:val="C84EFE6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6"/>
  </w:num>
  <w:num w:numId="5" w16cid:durableId="1959143343">
    <w:abstractNumId w:val="12"/>
  </w:num>
  <w:num w:numId="6" w16cid:durableId="2018463362">
    <w:abstractNumId w:val="1"/>
  </w:num>
  <w:num w:numId="7" w16cid:durableId="1182861056">
    <w:abstractNumId w:val="14"/>
  </w:num>
  <w:num w:numId="8" w16cid:durableId="5329497">
    <w:abstractNumId w:val="27"/>
  </w:num>
  <w:num w:numId="9" w16cid:durableId="2011563651">
    <w:abstractNumId w:val="16"/>
  </w:num>
  <w:num w:numId="10" w16cid:durableId="192693473">
    <w:abstractNumId w:val="10"/>
  </w:num>
  <w:num w:numId="11" w16cid:durableId="423957392">
    <w:abstractNumId w:val="3"/>
  </w:num>
  <w:num w:numId="12" w16cid:durableId="468085694">
    <w:abstractNumId w:val="23"/>
  </w:num>
  <w:num w:numId="13" w16cid:durableId="695233078">
    <w:abstractNumId w:val="25"/>
  </w:num>
  <w:num w:numId="14" w16cid:durableId="38239803">
    <w:abstractNumId w:val="6"/>
  </w:num>
  <w:num w:numId="15" w16cid:durableId="1541553204">
    <w:abstractNumId w:val="29"/>
  </w:num>
  <w:num w:numId="16" w16cid:durableId="1516073023">
    <w:abstractNumId w:val="18"/>
  </w:num>
  <w:num w:numId="17" w16cid:durableId="1969892357">
    <w:abstractNumId w:val="11"/>
  </w:num>
  <w:num w:numId="18" w16cid:durableId="1040279098">
    <w:abstractNumId w:val="13"/>
  </w:num>
  <w:num w:numId="19" w16cid:durableId="1544557167">
    <w:abstractNumId w:val="20"/>
  </w:num>
  <w:num w:numId="20" w16cid:durableId="264268449">
    <w:abstractNumId w:val="19"/>
  </w:num>
  <w:num w:numId="21" w16cid:durableId="2107730182">
    <w:abstractNumId w:val="11"/>
  </w:num>
  <w:num w:numId="22" w16cid:durableId="1311053903">
    <w:abstractNumId w:val="24"/>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1"/>
  </w:num>
  <w:num w:numId="34" w16cid:durableId="20319106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8"/>
  </w:num>
  <w:num w:numId="38" w16cid:durableId="1949582719">
    <w:abstractNumId w:val="0"/>
  </w:num>
  <w:num w:numId="39" w16cid:durableId="592740134">
    <w:abstractNumId w:val="15"/>
  </w:num>
  <w:num w:numId="40" w16cid:durableId="1283153760">
    <w:abstractNumId w:val="4"/>
  </w:num>
  <w:num w:numId="41" w16cid:durableId="68506797">
    <w:abstractNumId w:val="11"/>
  </w:num>
  <w:num w:numId="42" w16cid:durableId="623855684">
    <w:abstractNumId w:val="22"/>
  </w:num>
  <w:num w:numId="43" w16cid:durableId="1607228783">
    <w:abstractNumId w:val="1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opalecká Leona">
    <w15:presenceInfo w15:providerId="AD" w15:userId="S::VopaleckaL@spravazeleznic.cz::723d41d6-42c6-4dbd-987e-2dd2c500812f"/>
  </w15:person>
  <w15:person w15:author="Kabátová Jana, Mgr.">
    <w15:presenceInfo w15:providerId="AD" w15:userId="S::KabatovaJ@spravazeleznic.cz::c64edb39-c830-480c-b31f-771ab0913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76AE6"/>
    <w:rsid w:val="000814B9"/>
    <w:rsid w:val="00084104"/>
    <w:rsid w:val="000853E9"/>
    <w:rsid w:val="000A13BC"/>
    <w:rsid w:val="000A3F85"/>
    <w:rsid w:val="000B324A"/>
    <w:rsid w:val="000B341F"/>
    <w:rsid w:val="000D0601"/>
    <w:rsid w:val="000D278B"/>
    <w:rsid w:val="000D39A5"/>
    <w:rsid w:val="000D64F5"/>
    <w:rsid w:val="000E23A7"/>
    <w:rsid w:val="000E3487"/>
    <w:rsid w:val="000E45E4"/>
    <w:rsid w:val="000F023C"/>
    <w:rsid w:val="000F4C07"/>
    <w:rsid w:val="000F4FED"/>
    <w:rsid w:val="00105CB1"/>
    <w:rsid w:val="0010693F"/>
    <w:rsid w:val="00107E5E"/>
    <w:rsid w:val="00114472"/>
    <w:rsid w:val="001250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1614"/>
    <w:rsid w:val="001A6752"/>
    <w:rsid w:val="001A6D23"/>
    <w:rsid w:val="001B151C"/>
    <w:rsid w:val="001B57D4"/>
    <w:rsid w:val="001C0FC2"/>
    <w:rsid w:val="001C298C"/>
    <w:rsid w:val="001D327B"/>
    <w:rsid w:val="001D3AFC"/>
    <w:rsid w:val="001D463A"/>
    <w:rsid w:val="001D4E8C"/>
    <w:rsid w:val="001D68A6"/>
    <w:rsid w:val="00204FA3"/>
    <w:rsid w:val="00207DF5"/>
    <w:rsid w:val="00216193"/>
    <w:rsid w:val="002260BD"/>
    <w:rsid w:val="002313EA"/>
    <w:rsid w:val="0025341D"/>
    <w:rsid w:val="00266956"/>
    <w:rsid w:val="00275474"/>
    <w:rsid w:val="00280E07"/>
    <w:rsid w:val="00283320"/>
    <w:rsid w:val="00285077"/>
    <w:rsid w:val="002857DE"/>
    <w:rsid w:val="002865C7"/>
    <w:rsid w:val="002906E0"/>
    <w:rsid w:val="0029227A"/>
    <w:rsid w:val="0029605F"/>
    <w:rsid w:val="002B5EC1"/>
    <w:rsid w:val="002C31BF"/>
    <w:rsid w:val="002D08B1"/>
    <w:rsid w:val="002D6523"/>
    <w:rsid w:val="002E0CD7"/>
    <w:rsid w:val="002E21E1"/>
    <w:rsid w:val="002E6673"/>
    <w:rsid w:val="002F39B0"/>
    <w:rsid w:val="003013FA"/>
    <w:rsid w:val="00305723"/>
    <w:rsid w:val="003071BD"/>
    <w:rsid w:val="00341DCF"/>
    <w:rsid w:val="00357BC6"/>
    <w:rsid w:val="00366BE9"/>
    <w:rsid w:val="00375810"/>
    <w:rsid w:val="0038088E"/>
    <w:rsid w:val="003956C6"/>
    <w:rsid w:val="0039644B"/>
    <w:rsid w:val="003A0DCF"/>
    <w:rsid w:val="003A4D59"/>
    <w:rsid w:val="003B283F"/>
    <w:rsid w:val="003B39EC"/>
    <w:rsid w:val="003B5DD6"/>
    <w:rsid w:val="003B5FC3"/>
    <w:rsid w:val="003C58EE"/>
    <w:rsid w:val="003D1F1E"/>
    <w:rsid w:val="003D31CE"/>
    <w:rsid w:val="003D703A"/>
    <w:rsid w:val="003F20D8"/>
    <w:rsid w:val="003F4F94"/>
    <w:rsid w:val="00401303"/>
    <w:rsid w:val="004121F4"/>
    <w:rsid w:val="00416AF5"/>
    <w:rsid w:val="0042314E"/>
    <w:rsid w:val="00431925"/>
    <w:rsid w:val="00441430"/>
    <w:rsid w:val="004429CF"/>
    <w:rsid w:val="00450F07"/>
    <w:rsid w:val="00453CD3"/>
    <w:rsid w:val="00460660"/>
    <w:rsid w:val="00461D32"/>
    <w:rsid w:val="00463B1F"/>
    <w:rsid w:val="004715EA"/>
    <w:rsid w:val="0047161E"/>
    <w:rsid w:val="0047677B"/>
    <w:rsid w:val="00481751"/>
    <w:rsid w:val="00486107"/>
    <w:rsid w:val="00491827"/>
    <w:rsid w:val="00493B1B"/>
    <w:rsid w:val="004A1DA5"/>
    <w:rsid w:val="004A6222"/>
    <w:rsid w:val="004B348C"/>
    <w:rsid w:val="004B3902"/>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5994"/>
    <w:rsid w:val="00536B6E"/>
    <w:rsid w:val="00537B7A"/>
    <w:rsid w:val="00537B95"/>
    <w:rsid w:val="00553375"/>
    <w:rsid w:val="00557019"/>
    <w:rsid w:val="00567AFB"/>
    <w:rsid w:val="005736B7"/>
    <w:rsid w:val="005740C3"/>
    <w:rsid w:val="00574AAE"/>
    <w:rsid w:val="00575E5A"/>
    <w:rsid w:val="00592757"/>
    <w:rsid w:val="00597E84"/>
    <w:rsid w:val="005B4A1E"/>
    <w:rsid w:val="005B7422"/>
    <w:rsid w:val="005B76DD"/>
    <w:rsid w:val="005C2C5B"/>
    <w:rsid w:val="005D007D"/>
    <w:rsid w:val="005D222F"/>
    <w:rsid w:val="005D2D90"/>
    <w:rsid w:val="005D5624"/>
    <w:rsid w:val="005D75F6"/>
    <w:rsid w:val="005F1404"/>
    <w:rsid w:val="0060520C"/>
    <w:rsid w:val="0061068E"/>
    <w:rsid w:val="00613238"/>
    <w:rsid w:val="0062717C"/>
    <w:rsid w:val="006273A7"/>
    <w:rsid w:val="006352EB"/>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5F58"/>
    <w:rsid w:val="006E6E61"/>
    <w:rsid w:val="00700754"/>
    <w:rsid w:val="007061F8"/>
    <w:rsid w:val="00710723"/>
    <w:rsid w:val="00723ED1"/>
    <w:rsid w:val="00743525"/>
    <w:rsid w:val="007510DD"/>
    <w:rsid w:val="00753EBA"/>
    <w:rsid w:val="00756BBA"/>
    <w:rsid w:val="0076286B"/>
    <w:rsid w:val="00766846"/>
    <w:rsid w:val="0077673A"/>
    <w:rsid w:val="007769EA"/>
    <w:rsid w:val="007846E1"/>
    <w:rsid w:val="0079601C"/>
    <w:rsid w:val="007A0C04"/>
    <w:rsid w:val="007A3A92"/>
    <w:rsid w:val="007A45E1"/>
    <w:rsid w:val="007B570C"/>
    <w:rsid w:val="007B7C7F"/>
    <w:rsid w:val="007C01CD"/>
    <w:rsid w:val="007C589B"/>
    <w:rsid w:val="007E1085"/>
    <w:rsid w:val="007E4A6E"/>
    <w:rsid w:val="007F4991"/>
    <w:rsid w:val="007F56A7"/>
    <w:rsid w:val="00807DD0"/>
    <w:rsid w:val="00810E9B"/>
    <w:rsid w:val="00816B59"/>
    <w:rsid w:val="00845DC2"/>
    <w:rsid w:val="0084768D"/>
    <w:rsid w:val="0086114C"/>
    <w:rsid w:val="008659F3"/>
    <w:rsid w:val="00886D4B"/>
    <w:rsid w:val="00895406"/>
    <w:rsid w:val="008A3568"/>
    <w:rsid w:val="008B6021"/>
    <w:rsid w:val="008C45D0"/>
    <w:rsid w:val="008D03B9"/>
    <w:rsid w:val="008E1E86"/>
    <w:rsid w:val="008F18D6"/>
    <w:rsid w:val="008F7DFE"/>
    <w:rsid w:val="00904780"/>
    <w:rsid w:val="00905F3E"/>
    <w:rsid w:val="00913C34"/>
    <w:rsid w:val="00922385"/>
    <w:rsid w:val="009223DF"/>
    <w:rsid w:val="00923280"/>
    <w:rsid w:val="009256EC"/>
    <w:rsid w:val="00926A49"/>
    <w:rsid w:val="009276B8"/>
    <w:rsid w:val="00932477"/>
    <w:rsid w:val="00936091"/>
    <w:rsid w:val="00936426"/>
    <w:rsid w:val="00940D8A"/>
    <w:rsid w:val="0095088D"/>
    <w:rsid w:val="00950C1F"/>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9F66B5"/>
    <w:rsid w:val="00A021CC"/>
    <w:rsid w:val="00A02EE7"/>
    <w:rsid w:val="00A157FE"/>
    <w:rsid w:val="00A201A8"/>
    <w:rsid w:val="00A52567"/>
    <w:rsid w:val="00A605AE"/>
    <w:rsid w:val="00A6177B"/>
    <w:rsid w:val="00A66136"/>
    <w:rsid w:val="00A7010D"/>
    <w:rsid w:val="00A76699"/>
    <w:rsid w:val="00A84616"/>
    <w:rsid w:val="00A87C25"/>
    <w:rsid w:val="00A94B32"/>
    <w:rsid w:val="00AA4CBB"/>
    <w:rsid w:val="00AA65FA"/>
    <w:rsid w:val="00AA7351"/>
    <w:rsid w:val="00AB6759"/>
    <w:rsid w:val="00AC71E9"/>
    <w:rsid w:val="00AD056F"/>
    <w:rsid w:val="00AD6731"/>
    <w:rsid w:val="00AD7371"/>
    <w:rsid w:val="00AE2C43"/>
    <w:rsid w:val="00AF11FA"/>
    <w:rsid w:val="00B03F6D"/>
    <w:rsid w:val="00B124E4"/>
    <w:rsid w:val="00B125BC"/>
    <w:rsid w:val="00B15D0D"/>
    <w:rsid w:val="00B17679"/>
    <w:rsid w:val="00B27209"/>
    <w:rsid w:val="00B3452A"/>
    <w:rsid w:val="00B365D2"/>
    <w:rsid w:val="00B40598"/>
    <w:rsid w:val="00B406BE"/>
    <w:rsid w:val="00B545C1"/>
    <w:rsid w:val="00B6664C"/>
    <w:rsid w:val="00B66E8B"/>
    <w:rsid w:val="00B748DD"/>
    <w:rsid w:val="00B75EE1"/>
    <w:rsid w:val="00B76848"/>
    <w:rsid w:val="00B77481"/>
    <w:rsid w:val="00B8518B"/>
    <w:rsid w:val="00B91E59"/>
    <w:rsid w:val="00B96257"/>
    <w:rsid w:val="00BA09F1"/>
    <w:rsid w:val="00BB1249"/>
    <w:rsid w:val="00BB184D"/>
    <w:rsid w:val="00BC4DC9"/>
    <w:rsid w:val="00BC7069"/>
    <w:rsid w:val="00BD7E91"/>
    <w:rsid w:val="00BE581B"/>
    <w:rsid w:val="00C02D0A"/>
    <w:rsid w:val="00C03A6E"/>
    <w:rsid w:val="00C22949"/>
    <w:rsid w:val="00C22B0C"/>
    <w:rsid w:val="00C340E3"/>
    <w:rsid w:val="00C35AE5"/>
    <w:rsid w:val="00C37083"/>
    <w:rsid w:val="00C42A1F"/>
    <w:rsid w:val="00C44F6A"/>
    <w:rsid w:val="00C45F6E"/>
    <w:rsid w:val="00C47AE3"/>
    <w:rsid w:val="00C52151"/>
    <w:rsid w:val="00C55E44"/>
    <w:rsid w:val="00C570B4"/>
    <w:rsid w:val="00C6455B"/>
    <w:rsid w:val="00C70EC1"/>
    <w:rsid w:val="00C84905"/>
    <w:rsid w:val="00C97223"/>
    <w:rsid w:val="00CA4965"/>
    <w:rsid w:val="00CB53B1"/>
    <w:rsid w:val="00CC09EA"/>
    <w:rsid w:val="00CC6991"/>
    <w:rsid w:val="00CD1FC4"/>
    <w:rsid w:val="00D11CE4"/>
    <w:rsid w:val="00D21061"/>
    <w:rsid w:val="00D25A6E"/>
    <w:rsid w:val="00D31B93"/>
    <w:rsid w:val="00D4108E"/>
    <w:rsid w:val="00D6163D"/>
    <w:rsid w:val="00D656D4"/>
    <w:rsid w:val="00D657AD"/>
    <w:rsid w:val="00D76037"/>
    <w:rsid w:val="00D77D4C"/>
    <w:rsid w:val="00D812E6"/>
    <w:rsid w:val="00D831A3"/>
    <w:rsid w:val="00D85C5B"/>
    <w:rsid w:val="00D9782E"/>
    <w:rsid w:val="00DA1CF8"/>
    <w:rsid w:val="00DB210B"/>
    <w:rsid w:val="00DC60C3"/>
    <w:rsid w:val="00DC75F3"/>
    <w:rsid w:val="00DD46F3"/>
    <w:rsid w:val="00DD6DBC"/>
    <w:rsid w:val="00DE0078"/>
    <w:rsid w:val="00DE56F2"/>
    <w:rsid w:val="00DF116D"/>
    <w:rsid w:val="00DF2DD0"/>
    <w:rsid w:val="00E017C5"/>
    <w:rsid w:val="00E14197"/>
    <w:rsid w:val="00E152CF"/>
    <w:rsid w:val="00E30764"/>
    <w:rsid w:val="00E32CCB"/>
    <w:rsid w:val="00E5267C"/>
    <w:rsid w:val="00E55F3F"/>
    <w:rsid w:val="00E6482A"/>
    <w:rsid w:val="00E650B8"/>
    <w:rsid w:val="00E8688E"/>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74DEA"/>
    <w:rsid w:val="00F84F09"/>
    <w:rsid w:val="00F867BB"/>
    <w:rsid w:val="00F86BA6"/>
    <w:rsid w:val="00F90899"/>
    <w:rsid w:val="00F91F69"/>
    <w:rsid w:val="00F9635F"/>
    <w:rsid w:val="00F969C4"/>
    <w:rsid w:val="00FA32F8"/>
    <w:rsid w:val="00FA3842"/>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ind w:left="576"/>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 w:type="paragraph" w:styleId="Obsah7">
    <w:name w:val="toc 7"/>
    <w:basedOn w:val="Normln"/>
    <w:next w:val="Normln"/>
    <w:autoRedefine/>
    <w:uiPriority w:val="39"/>
    <w:semiHidden/>
    <w:unhideWhenUsed/>
    <w:rsid w:val="007E1085"/>
    <w:pPr>
      <w:spacing w:after="100"/>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yperlink" Target="https://zakazky.spravazeleznic.cz/"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8F0AE762A1A4AAEAA28F424AD5EEE73"/>
        <w:category>
          <w:name w:val="Obecné"/>
          <w:gallery w:val="placeholder"/>
        </w:category>
        <w:types>
          <w:type w:val="bbPlcHdr"/>
        </w:types>
        <w:behaviors>
          <w:behavior w:val="content"/>
        </w:behaviors>
        <w:guid w:val="{F1331626-41AF-4A27-A17E-417B0105835E}"/>
      </w:docPartPr>
      <w:docPartBody>
        <w:p w:rsidR="004D00AE" w:rsidRDefault="004D00AE" w:rsidP="004D00AE">
          <w:pPr>
            <w:pStyle w:val="98F0AE762A1A4AAEAA28F424AD5EEE73"/>
          </w:pPr>
          <w:r w:rsidRPr="00E8059B">
            <w:rPr>
              <w:rStyle w:val="Zstupntext"/>
            </w:rPr>
            <w:t>Klikněte sem a zadejte text.</w:t>
          </w:r>
        </w:p>
      </w:docPartBody>
    </w:docPart>
    <w:docPart>
      <w:docPartPr>
        <w:name w:val="635DAFD9E0564BBB9E1CEFD9497C81EE"/>
        <w:category>
          <w:name w:val="Obecné"/>
          <w:gallery w:val="placeholder"/>
        </w:category>
        <w:types>
          <w:type w:val="bbPlcHdr"/>
        </w:types>
        <w:behaviors>
          <w:behavior w:val="content"/>
        </w:behaviors>
        <w:guid w:val="{2DB81233-BF9C-445C-A3A0-DBC0E4AA6D8D}"/>
      </w:docPartPr>
      <w:docPartBody>
        <w:p w:rsidR="004D00AE" w:rsidRDefault="004D00AE" w:rsidP="004D00AE">
          <w:pPr>
            <w:pStyle w:val="635DAFD9E0564BBB9E1CEFD9497C81EE"/>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0AE"/>
    <w:rsid w:val="00076AE6"/>
    <w:rsid w:val="004D00AE"/>
    <w:rsid w:val="008C45D0"/>
    <w:rsid w:val="009F66B5"/>
    <w:rsid w:val="00B40598"/>
    <w:rsid w:val="00B6664C"/>
    <w:rsid w:val="00F74DEA"/>
    <w:rsid w:val="00F96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D00AE"/>
    <w:rPr>
      <w:color w:val="808080"/>
    </w:rPr>
  </w:style>
  <w:style w:type="paragraph" w:customStyle="1" w:styleId="98F0AE762A1A4AAEAA28F424AD5EEE73">
    <w:name w:val="98F0AE762A1A4AAEAA28F424AD5EEE73"/>
    <w:rsid w:val="004D00AE"/>
  </w:style>
  <w:style w:type="paragraph" w:customStyle="1" w:styleId="635DAFD9E0564BBB9E1CEFD9497C81EE">
    <w:name w:val="635DAFD9E0564BBB9E1CEFD9497C81EE"/>
    <w:rsid w:val="004D00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3873</Words>
  <Characters>22856</Characters>
  <Application>Microsoft Office Word</Application>
  <DocSecurity>0</DocSecurity>
  <Lines>190</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77</cp:revision>
  <cp:lastPrinted>2017-11-28T17:18:00Z</cp:lastPrinted>
  <dcterms:created xsi:type="dcterms:W3CDTF">2021-06-14T11:21:00Z</dcterms:created>
  <dcterms:modified xsi:type="dcterms:W3CDTF">2024-10-17T10:51:00Z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